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10956C06" w:rsidR="00AD4FD2" w:rsidRPr="00A42D69" w:rsidRDefault="00E11D54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01560F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1718EC16" w:rsidR="00AD4FD2" w:rsidRPr="00A42D69" w:rsidRDefault="0001560F" w:rsidP="00AD4FD2">
            <w:pPr>
              <w:spacing w:before="120" w:after="120"/>
              <w:jc w:val="both"/>
            </w:pPr>
            <w:r>
              <w:rPr>
                <w:i/>
              </w:rPr>
              <w:t xml:space="preserve">Miloj </w:t>
            </w:r>
            <w:proofErr w:type="spellStart"/>
            <w:r>
              <w:rPr>
                <w:i/>
              </w:rPr>
              <w:t>Spiš,o.z</w:t>
            </w:r>
            <w:proofErr w:type="spellEnd"/>
            <w:r>
              <w:rPr>
                <w:i/>
              </w:rPr>
              <w:t>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77E9B22F" w:rsidR="00AD4FD2" w:rsidRPr="00A42D69" w:rsidRDefault="00E11D54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01560F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B64C51" w:rsidRPr="00334C9E" w14:paraId="4725DC76" w14:textId="77777777" w:rsidTr="00DE148F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57495167" w:rsidR="00B64C51" w:rsidRPr="00334C9E" w:rsidRDefault="00B64C51" w:rsidP="00B64C5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63890">
              <w:rPr>
                <w:rFonts w:cs="Arial"/>
                <w:color w:val="000000" w:themeColor="text1"/>
                <w:sz w:val="18"/>
                <w:szCs w:val="18"/>
              </w:rPr>
              <w:t>1.</w:t>
            </w:r>
            <w:r>
              <w:rPr>
                <w:rFonts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32C4B848" w:rsidR="00B64C51" w:rsidRPr="00334C9E" w:rsidRDefault="00B64C51" w:rsidP="00B64C51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D63890">
              <w:rPr>
                <w:rFonts w:eastAsia="Helvetica" w:cs="Arial"/>
                <w:color w:val="000000" w:themeColor="text1"/>
                <w:sz w:val="18"/>
                <w:szCs w:val="18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7028" w14:textId="77777777" w:rsidR="00B64C51" w:rsidRPr="00223FBA" w:rsidRDefault="00B64C51" w:rsidP="00B64C51">
            <w:pPr>
              <w:jc w:val="both"/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 w:rsidRPr="00223FBA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223FBA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223FBA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. súlad s:</w:t>
            </w:r>
          </w:p>
          <w:p w14:paraId="53818BBE" w14:textId="77777777" w:rsidR="00B64C51" w:rsidRPr="00223FBA" w:rsidRDefault="00B64C51" w:rsidP="00B64C51">
            <w:pPr>
              <w:jc w:val="both"/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</w:p>
          <w:p w14:paraId="2BDAD05E" w14:textId="77777777" w:rsidR="00B64C51" w:rsidRPr="00D63890" w:rsidRDefault="00B64C51" w:rsidP="00B64C51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D6389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sk-SK"/>
              </w:rPr>
              <w:t>očakávanými</w:t>
            </w:r>
            <w:proofErr w:type="spellEnd"/>
            <w:r w:rsidRPr="00D6389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D6389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sk-SK"/>
              </w:rPr>
              <w:t>výsledkami</w:t>
            </w:r>
            <w:proofErr w:type="spellEnd"/>
            <w:r w:rsidRPr="00D6389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sk-SK"/>
              </w:rPr>
              <w:t>,</w:t>
            </w:r>
          </w:p>
          <w:p w14:paraId="6F4E2449" w14:textId="04785F8C" w:rsidR="00B64C51" w:rsidRPr="00334C9E" w:rsidRDefault="00B64C51" w:rsidP="00B64C51">
            <w:pPr>
              <w:numPr>
                <w:ilvl w:val="0"/>
                <w:numId w:val="21"/>
              </w:num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D6389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18F63695" w:rsidR="00B64C51" w:rsidRPr="00334C9E" w:rsidRDefault="00B64C51" w:rsidP="00B64C5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223FBA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Vylučujúce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k</w:t>
            </w:r>
            <w:r w:rsidRPr="00AD351F">
              <w:rPr>
                <w:rFonts w:cs="Arial"/>
                <w:sz w:val="18"/>
                <w:szCs w:val="18"/>
              </w:rPr>
              <w:t>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3898B8DD" w:rsidR="00B64C51" w:rsidRPr="00334C9E" w:rsidRDefault="00B64C51" w:rsidP="00B64C51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223FBA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55F8BBBE" w:rsidR="00B64C51" w:rsidRPr="00334C9E" w:rsidRDefault="00B64C51" w:rsidP="00B64C51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223FBA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Zameranie projektu je v súlade s programovou stratégiou IROP.</w:t>
            </w:r>
          </w:p>
        </w:tc>
      </w:tr>
      <w:tr w:rsidR="00B64C51" w:rsidRPr="00334C9E" w14:paraId="1F6CDE03" w14:textId="77777777" w:rsidTr="00DE14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B64C51" w:rsidRPr="00334C9E" w:rsidRDefault="00B64C51" w:rsidP="00B64C5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B64C51" w:rsidRPr="00334C9E" w:rsidRDefault="00B64C51" w:rsidP="00B64C51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B64C51" w:rsidRPr="00334C9E" w:rsidRDefault="00B64C51" w:rsidP="00B64C51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B64C51" w:rsidRPr="00334C9E" w:rsidRDefault="00B64C51" w:rsidP="00B64C5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42475079" w:rsidR="00B64C51" w:rsidRPr="00334C9E" w:rsidRDefault="00B64C51" w:rsidP="00B64C51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223FBA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44E713BD" w:rsidR="00B64C51" w:rsidRPr="00334C9E" w:rsidRDefault="00B64C51" w:rsidP="00B64C51">
            <w:pPr>
              <w:rPr>
                <w:rFonts w:asciiTheme="minorHAnsi" w:hAnsiTheme="minorHAnsi" w:cs="Arial"/>
                <w:color w:val="000000" w:themeColor="text1"/>
              </w:rPr>
            </w:pPr>
            <w:r w:rsidRPr="00223FBA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Zameranie projektu nie je v súlade s programovou stratégiou IROP.</w:t>
            </w:r>
          </w:p>
        </w:tc>
      </w:tr>
      <w:tr w:rsidR="00B64C51" w:rsidRPr="00334C9E" w14:paraId="24A26B71" w14:textId="77777777" w:rsidTr="00431CB8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AE7ED6" w14:textId="20D10F81" w:rsidR="00B64C51" w:rsidRPr="00334C9E" w:rsidRDefault="00B64C51" w:rsidP="00B64C5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1.</w:t>
            </w:r>
            <w:r w:rsidRPr="00D63890">
              <w:rPr>
                <w:rFonts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4499C0" w14:textId="0F4C999D" w:rsidR="00B64C51" w:rsidRPr="00334C9E" w:rsidRDefault="00B64C51" w:rsidP="00B64C51">
            <w:pPr>
              <w:rPr>
                <w:rFonts w:eastAsia="Helvetica" w:cs="Arial"/>
                <w:color w:val="000000" w:themeColor="text1"/>
              </w:rPr>
            </w:pPr>
            <w:r w:rsidRPr="00D63890">
              <w:rPr>
                <w:rFonts w:cs="Arial"/>
                <w:color w:val="000000" w:themeColor="text1"/>
                <w:sz w:val="18"/>
                <w:szCs w:val="18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CB5BEE" w14:textId="08ADD609" w:rsidR="00B64C51" w:rsidRPr="00334C9E" w:rsidRDefault="00B64C51" w:rsidP="00B64C51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223FBA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9272A1" w14:textId="0FF8BB03" w:rsidR="00B64C51" w:rsidRPr="00334C9E" w:rsidRDefault="00B64C51" w:rsidP="00B64C51">
            <w:pPr>
              <w:jc w:val="center"/>
              <w:rPr>
                <w:rFonts w:cs="Arial"/>
                <w:color w:val="000000" w:themeColor="text1"/>
              </w:rPr>
            </w:pPr>
            <w:r w:rsidRPr="00223FBA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Vylučujúce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 xml:space="preserve"> k</w:t>
            </w:r>
            <w:r w:rsidRPr="00AD351F">
              <w:rPr>
                <w:rFonts w:cs="Arial"/>
                <w:sz w:val="18"/>
                <w:szCs w:val="18"/>
              </w:rPr>
              <w:t>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7B07" w14:textId="542B2E37" w:rsidR="00B64C51" w:rsidRPr="00223FBA" w:rsidRDefault="00B64C51" w:rsidP="00B64C51">
            <w:pPr>
              <w:widowControl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 w:rsidRPr="00223FBA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0B526" w14:textId="1798E2CD" w:rsidR="00B64C51" w:rsidRPr="00223FBA" w:rsidRDefault="00B64C51" w:rsidP="00B64C51">
            <w:pPr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 w:rsidRPr="00223FBA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Zameranie projektu je v súlade so stratégiou CLLD.</w:t>
            </w:r>
          </w:p>
        </w:tc>
      </w:tr>
      <w:tr w:rsidR="00B64C51" w:rsidRPr="00334C9E" w14:paraId="7E9DA46C" w14:textId="77777777" w:rsidTr="00431CB8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BFD8" w14:textId="77777777" w:rsidR="00B64C51" w:rsidRDefault="00B64C51" w:rsidP="00B64C51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790AB" w14:textId="77777777" w:rsidR="00B64C51" w:rsidRPr="00D63890" w:rsidRDefault="00B64C51" w:rsidP="00B64C51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5C9BD" w14:textId="77777777" w:rsidR="00B64C51" w:rsidRPr="00223FBA" w:rsidRDefault="00B64C51" w:rsidP="00B64C51">
            <w:pPr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9146D" w14:textId="77777777" w:rsidR="00B64C51" w:rsidRPr="00223FBA" w:rsidRDefault="00B64C51" w:rsidP="00B64C51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7F5A" w14:textId="3CC33732" w:rsidR="00B64C51" w:rsidRPr="00223FBA" w:rsidRDefault="00B64C51" w:rsidP="00B64C51">
            <w:pPr>
              <w:widowControl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 w:rsidRPr="00223FBA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F6CCD" w14:textId="28294A9D" w:rsidR="00B64C51" w:rsidRPr="00223FBA" w:rsidRDefault="00B64C51" w:rsidP="00B64C51">
            <w:pPr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 w:rsidRPr="00223FBA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Zameranie projektu nie je v súlade so stratégiou CLLD.</w:t>
            </w:r>
          </w:p>
        </w:tc>
      </w:tr>
      <w:tr w:rsidR="00B5119F" w:rsidRPr="00334C9E" w14:paraId="32920156" w14:textId="77777777" w:rsidTr="0030564C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009277" w14:textId="5CCDE1B2" w:rsidR="00B5119F" w:rsidRPr="00334C9E" w:rsidRDefault="00B5119F" w:rsidP="00B64C5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1.</w:t>
            </w:r>
            <w:r w:rsidRPr="00D63890">
              <w:rPr>
                <w:rFonts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FF8C7C" w14:textId="615853B0" w:rsidR="00B5119F" w:rsidRPr="00334C9E" w:rsidRDefault="00B5119F" w:rsidP="00B64C51">
            <w:pPr>
              <w:rPr>
                <w:rFonts w:eastAsia="Helvetica" w:cs="Arial"/>
                <w:color w:val="000000" w:themeColor="text1"/>
              </w:rPr>
            </w:pPr>
            <w:r w:rsidRPr="00D63890">
              <w:rPr>
                <w:rFonts w:eastAsia="Helvetica" w:cs="Arial"/>
                <w:color w:val="000000" w:themeColor="text1"/>
                <w:sz w:val="18"/>
                <w:szCs w:val="18"/>
              </w:rPr>
              <w:t xml:space="preserve">Posúdenie </w:t>
            </w:r>
            <w:proofErr w:type="spellStart"/>
            <w:r w:rsidRPr="00D63890">
              <w:rPr>
                <w:rFonts w:eastAsia="Helvetica" w:cs="Arial"/>
                <w:color w:val="000000" w:themeColor="text1"/>
                <w:sz w:val="18"/>
                <w:szCs w:val="18"/>
              </w:rPr>
              <w:t>inovatívnosti</w:t>
            </w:r>
            <w:proofErr w:type="spellEnd"/>
            <w:r w:rsidRPr="00D63890">
              <w:rPr>
                <w:rFonts w:eastAsia="Helvetica" w:cs="Arial"/>
                <w:color w:val="000000" w:themeColor="text1"/>
                <w:sz w:val="18"/>
                <w:szCs w:val="18"/>
              </w:rPr>
              <w:t xml:space="preserve">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BD662A" w14:textId="148F619B" w:rsidR="00B5119F" w:rsidRPr="00334C9E" w:rsidRDefault="00B5119F" w:rsidP="00B64C51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223FBA">
              <w:rPr>
                <w:rFonts w:eastAsia="Times New Roman" w:cs="Arial"/>
                <w:sz w:val="18"/>
                <w:szCs w:val="18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050910" w14:textId="5BA0228A" w:rsidR="00B5119F" w:rsidRPr="00334C9E" w:rsidRDefault="00B5119F" w:rsidP="00B64C51">
            <w:pPr>
              <w:jc w:val="center"/>
              <w:rPr>
                <w:rFonts w:cs="Arial"/>
                <w:color w:val="000000" w:themeColor="text1"/>
              </w:rPr>
            </w:pPr>
            <w:r w:rsidRPr="00223FBA">
              <w:rPr>
                <w:rFonts w:eastAsia="Times New Roman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9804F" w14:textId="295A00EB" w:rsidR="00B5119F" w:rsidRPr="00223FBA" w:rsidRDefault="00B5119F" w:rsidP="00B64C51">
            <w:pPr>
              <w:widowControl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 w:rsidRPr="00223FBA">
              <w:rPr>
                <w:rFonts w:eastAsia="Times New Roman" w:cs="Arial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C13D8" w14:textId="7CE209B7" w:rsidR="00B5119F" w:rsidRPr="00223FBA" w:rsidRDefault="00B5119F" w:rsidP="00B64C51">
            <w:pPr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 w:rsidRPr="00223FBA">
              <w:rPr>
                <w:rFonts w:eastAsia="Times New Roman" w:cs="Arial"/>
                <w:sz w:val="18"/>
                <w:szCs w:val="18"/>
                <w:lang w:eastAsia="sk-SK"/>
              </w:rPr>
              <w:t>Projekt má inovatívny charakter.</w:t>
            </w:r>
          </w:p>
        </w:tc>
      </w:tr>
      <w:tr w:rsidR="00B5119F" w:rsidRPr="00334C9E" w14:paraId="24084540" w14:textId="77777777" w:rsidTr="0030564C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83A56" w14:textId="77777777" w:rsidR="00B5119F" w:rsidRDefault="00B5119F" w:rsidP="00B64C51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E410" w14:textId="77777777" w:rsidR="00B5119F" w:rsidRPr="00D63890" w:rsidRDefault="00B5119F" w:rsidP="00B64C51">
            <w:pPr>
              <w:rPr>
                <w:rFonts w:eastAsia="Helvetica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0617" w14:textId="77777777" w:rsidR="00B5119F" w:rsidRPr="00223FBA" w:rsidRDefault="00B5119F" w:rsidP="00B64C51">
            <w:pPr>
              <w:rPr>
                <w:rFonts w:eastAsia="Times New Roman" w:cs="Arial"/>
                <w:sz w:val="18"/>
                <w:szCs w:val="18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76C0" w14:textId="77777777" w:rsidR="00B5119F" w:rsidRPr="00223FBA" w:rsidRDefault="00B5119F" w:rsidP="00B64C51">
            <w:pPr>
              <w:jc w:val="center"/>
              <w:rPr>
                <w:rFonts w:eastAsia="Times New Roman" w:cs="Arial"/>
                <w:sz w:val="18"/>
                <w:szCs w:val="18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67C9" w14:textId="67BC141C" w:rsidR="00B5119F" w:rsidRPr="00223FBA" w:rsidRDefault="00B5119F" w:rsidP="00B64C51">
            <w:pPr>
              <w:widowControl w:val="0"/>
              <w:jc w:val="center"/>
              <w:rPr>
                <w:rFonts w:eastAsia="Times New Roman" w:cs="Arial"/>
                <w:sz w:val="18"/>
                <w:szCs w:val="18"/>
                <w:lang w:eastAsia="sk-SK"/>
              </w:rPr>
            </w:pPr>
            <w:r w:rsidRPr="00223FBA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C6129" w14:textId="355C564E" w:rsidR="00B5119F" w:rsidRPr="00223FBA" w:rsidRDefault="00B5119F" w:rsidP="00B64C51">
            <w:pPr>
              <w:rPr>
                <w:rFonts w:eastAsia="Times New Roman" w:cs="Arial"/>
                <w:sz w:val="18"/>
                <w:szCs w:val="18"/>
                <w:lang w:eastAsia="sk-SK"/>
              </w:rPr>
            </w:pPr>
            <w:r w:rsidRPr="00223FBA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Projekt nemá inovatívny charakter.</w:t>
            </w:r>
          </w:p>
        </w:tc>
      </w:tr>
      <w:tr w:rsidR="00B5119F" w:rsidRPr="00334C9E" w14:paraId="322D786B" w14:textId="77777777" w:rsidTr="005A0787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21C16E" w14:textId="0ABF616D" w:rsidR="00B5119F" w:rsidRPr="00334C9E" w:rsidRDefault="00B5119F" w:rsidP="00B5119F">
            <w:pPr>
              <w:jc w:val="center"/>
              <w:rPr>
                <w:rFonts w:cs="Arial"/>
                <w:color w:val="000000" w:themeColor="text1"/>
              </w:rPr>
            </w:pPr>
            <w:bookmarkStart w:id="1" w:name="_GoBack" w:colFirst="5" w:colLast="5"/>
            <w:r>
              <w:rPr>
                <w:rFonts w:cs="Arial"/>
                <w:color w:val="000000" w:themeColor="text1"/>
                <w:sz w:val="18"/>
                <w:szCs w:val="18"/>
              </w:rPr>
              <w:t>1.</w:t>
            </w:r>
            <w:r w:rsidRPr="00D63890">
              <w:rPr>
                <w:rFonts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093669" w14:textId="77777777" w:rsidR="00B5119F" w:rsidRDefault="00B5119F" w:rsidP="00B5119F">
            <w:pPr>
              <w:rPr>
                <w:rFonts w:eastAsia="Helvetica" w:cs="Arial"/>
                <w:color w:val="000000" w:themeColor="text1"/>
                <w:sz w:val="18"/>
                <w:szCs w:val="18"/>
              </w:rPr>
            </w:pPr>
            <w:r>
              <w:rPr>
                <w:rFonts w:eastAsia="Helvetica" w:cs="Arial"/>
                <w:color w:val="000000" w:themeColor="text1"/>
                <w:sz w:val="18"/>
                <w:szCs w:val="18"/>
              </w:rPr>
              <w:t xml:space="preserve">Vytvorenie </w:t>
            </w:r>
          </w:p>
          <w:p w14:paraId="5B79539A" w14:textId="77777777" w:rsidR="00B5119F" w:rsidRDefault="00B5119F" w:rsidP="00B5119F">
            <w:pPr>
              <w:rPr>
                <w:rFonts w:eastAsia="Helvetica" w:cs="Arial"/>
                <w:color w:val="000000" w:themeColor="text1"/>
                <w:sz w:val="18"/>
                <w:szCs w:val="18"/>
              </w:rPr>
            </w:pPr>
            <w:r>
              <w:rPr>
                <w:rFonts w:eastAsia="Helvetica" w:cs="Arial"/>
                <w:color w:val="000000" w:themeColor="text1"/>
                <w:sz w:val="18"/>
                <w:szCs w:val="18"/>
              </w:rPr>
              <w:t>pracovného</w:t>
            </w:r>
          </w:p>
          <w:p w14:paraId="0E065655" w14:textId="588925B8" w:rsidR="00B5119F" w:rsidRPr="00334C9E" w:rsidRDefault="00B5119F" w:rsidP="00B5119F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  <w:sz w:val="18"/>
                <w:szCs w:val="18"/>
              </w:rPr>
              <w:t>miesta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78D777" w14:textId="3DE2297E" w:rsidR="00B5119F" w:rsidDel="00E11D54" w:rsidRDefault="00E11D54" w:rsidP="00B5119F">
            <w:pPr>
              <w:autoSpaceDE w:val="0"/>
              <w:autoSpaceDN w:val="0"/>
              <w:adjustRightInd w:val="0"/>
              <w:rPr>
                <w:del w:id="2" w:author="Autor"/>
                <w:rFonts w:cs="Calibri"/>
                <w:sz w:val="18"/>
                <w:szCs w:val="18"/>
              </w:rPr>
            </w:pPr>
            <w:ins w:id="3" w:author="Autor">
              <w:r w:rsidRPr="001E38E2">
                <w:rPr>
                  <w:rFonts w:asciiTheme="minorHAnsi" w:eastAsia="Times New Roman" w:hAnsiTheme="minorHAnsi" w:cs="Arial"/>
                  <w:color w:val="000000" w:themeColor="text1"/>
                  <w:lang w:bidi="en-US"/>
                </w:rPr>
                <w:t>Posudzuje sa, či žiadateľ vytvorí minimálne 0,5 úväzkové pracovné miesto FTE .</w:t>
              </w:r>
            </w:ins>
            <w:del w:id="4" w:author="Autor">
              <w:r w:rsidR="00B5119F" w:rsidDel="00E11D54">
                <w:rPr>
                  <w:rFonts w:cs="Calibri"/>
                  <w:sz w:val="18"/>
                  <w:szCs w:val="18"/>
                </w:rPr>
                <w:delText>Posudzuje sa, či žiadateľ vytvorí minimálne 0,5</w:delText>
              </w:r>
            </w:del>
          </w:p>
          <w:p w14:paraId="56EEBEFB" w14:textId="7788DA7F" w:rsidR="00B5119F" w:rsidDel="00E11D54" w:rsidRDefault="00B5119F" w:rsidP="00B5119F">
            <w:pPr>
              <w:autoSpaceDE w:val="0"/>
              <w:autoSpaceDN w:val="0"/>
              <w:adjustRightInd w:val="0"/>
              <w:rPr>
                <w:del w:id="5" w:author="Autor"/>
                <w:rFonts w:cs="Calibri"/>
                <w:sz w:val="18"/>
                <w:szCs w:val="18"/>
              </w:rPr>
            </w:pPr>
            <w:del w:id="6" w:author="Autor">
              <w:r w:rsidDel="00E11D54">
                <w:rPr>
                  <w:rFonts w:cs="Calibri"/>
                  <w:sz w:val="18"/>
                  <w:szCs w:val="18"/>
                </w:rPr>
                <w:delText>úväzkové pracovné miesto FTE alebo 1 pracovné</w:delText>
              </w:r>
            </w:del>
          </w:p>
          <w:p w14:paraId="242AA54A" w14:textId="58332A14" w:rsidR="00B5119F" w:rsidRPr="00334C9E" w:rsidRDefault="00B5119F" w:rsidP="00B5119F">
            <w:pPr>
              <w:rPr>
                <w:rFonts w:eastAsia="Times New Roman" w:cs="Arial"/>
                <w:color w:val="000000" w:themeColor="text1"/>
                <w:lang w:bidi="en-US"/>
              </w:rPr>
            </w:pPr>
            <w:del w:id="7" w:author="Autor">
              <w:r w:rsidDel="00E11D54">
                <w:rPr>
                  <w:rFonts w:cs="Calibri"/>
                  <w:sz w:val="18"/>
                  <w:szCs w:val="18"/>
                </w:rPr>
                <w:delText>miesto FTE, v závislosti od výšky poskytovaného NFP</w:delText>
              </w:r>
            </w:del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13DA62" w14:textId="3F394730" w:rsidR="00B5119F" w:rsidRPr="00334C9E" w:rsidRDefault="00B5119F" w:rsidP="00B5119F">
            <w:pPr>
              <w:jc w:val="center"/>
              <w:rPr>
                <w:rFonts w:cs="Arial"/>
                <w:color w:val="000000" w:themeColor="text1"/>
              </w:rPr>
            </w:pPr>
            <w:r w:rsidRPr="00AD351F">
              <w:rPr>
                <w:rFonts w:cs="Arial"/>
                <w:sz w:val="18"/>
                <w:szCs w:val="18"/>
              </w:rPr>
              <w:t>Vyluč</w:t>
            </w:r>
            <w:r>
              <w:rPr>
                <w:rFonts w:cs="Arial"/>
                <w:sz w:val="18"/>
                <w:szCs w:val="18"/>
              </w:rPr>
              <w:t>ujúce</w:t>
            </w:r>
            <w:r w:rsidRPr="00AD351F">
              <w:rPr>
                <w:rFonts w:cs="Arial"/>
                <w:sz w:val="18"/>
                <w:szCs w:val="18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D948D" w14:textId="136CDFF2" w:rsidR="00B5119F" w:rsidRPr="00223FBA" w:rsidRDefault="00B5119F" w:rsidP="00B5119F">
            <w:pPr>
              <w:widowControl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 w:rsidRPr="00AD351F">
              <w:rPr>
                <w:rFonts w:cs="Arial"/>
                <w:sz w:val="18"/>
                <w:szCs w:val="18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C892A" w14:textId="77777777" w:rsidR="00E11D54" w:rsidRPr="00E11D54" w:rsidRDefault="00E11D54" w:rsidP="00E11D54">
            <w:pPr>
              <w:rPr>
                <w:ins w:id="8" w:author="Autor"/>
                <w:rFonts w:asciiTheme="minorHAnsi" w:eastAsia="Helvetica" w:hAnsiTheme="minorHAnsi" w:cs="Arial"/>
                <w:color w:val="000000" w:themeColor="text1"/>
                <w:sz w:val="18"/>
                <w:szCs w:val="18"/>
                <w:rPrChange w:id="9" w:author="Autor">
                  <w:rPr>
                    <w:ins w:id="10" w:author="Autor"/>
                    <w:rFonts w:asciiTheme="minorHAnsi" w:eastAsia="Helvetica" w:hAnsiTheme="minorHAnsi" w:cs="Arial"/>
                    <w:color w:val="000000" w:themeColor="text1"/>
                  </w:rPr>
                </w:rPrChange>
              </w:rPr>
            </w:pPr>
            <w:ins w:id="11" w:author="Autor">
              <w:r w:rsidRPr="00E11D54">
                <w:rPr>
                  <w:rFonts w:asciiTheme="minorHAnsi" w:eastAsia="Helvetica" w:hAnsiTheme="minorHAnsi" w:cs="Arial"/>
                  <w:color w:val="000000" w:themeColor="text1"/>
                  <w:sz w:val="18"/>
                  <w:szCs w:val="18"/>
                  <w:rPrChange w:id="12" w:author="Autor">
                    <w:rPr>
                      <w:rFonts w:asciiTheme="minorHAnsi" w:eastAsia="Helvetica" w:hAnsiTheme="minorHAnsi" w:cs="Arial"/>
                      <w:color w:val="000000" w:themeColor="text1"/>
                    </w:rPr>
                  </w:rPrChange>
                </w:rPr>
                <w:t xml:space="preserve">Žiadateľ sa zaviazal vytvoriť minimálne 0,5 úväzkové pracovné miesto FTE. </w:t>
              </w:r>
            </w:ins>
          </w:p>
          <w:p w14:paraId="52D802C8" w14:textId="3786F88F" w:rsidR="00B5119F" w:rsidRPr="00E11D54" w:rsidDel="00E11D54" w:rsidRDefault="00E11D54" w:rsidP="00E11D54">
            <w:pPr>
              <w:autoSpaceDE w:val="0"/>
              <w:autoSpaceDN w:val="0"/>
              <w:adjustRightInd w:val="0"/>
              <w:rPr>
                <w:del w:id="13" w:author="Autor"/>
                <w:rFonts w:cs="Calibri"/>
                <w:sz w:val="18"/>
                <w:szCs w:val="18"/>
              </w:rPr>
            </w:pPr>
            <w:ins w:id="14" w:author="Autor">
              <w:r w:rsidRPr="00E11D54">
                <w:rPr>
                  <w:rFonts w:asciiTheme="minorHAnsi" w:eastAsia="Helvetica" w:hAnsiTheme="minorHAnsi" w:cs="Arial"/>
                  <w:color w:val="000000" w:themeColor="text1"/>
                  <w:sz w:val="18"/>
                  <w:szCs w:val="18"/>
                  <w:rPrChange w:id="15" w:author="Autor">
                    <w:rPr>
                      <w:rFonts w:asciiTheme="minorHAnsi" w:eastAsia="Helvetica" w:hAnsiTheme="minorHAnsi" w:cs="Arial"/>
                      <w:color w:val="000000" w:themeColor="text1"/>
                    </w:rPr>
                  </w:rPrChange>
                </w:rPr>
                <w:t>Pracovné miesto musí byť udržateľné minimálne 3 roky od finančného ukončenia projektu.</w:t>
              </w:r>
            </w:ins>
            <w:del w:id="16" w:author="Autor">
              <w:r w:rsidR="00B5119F" w:rsidRPr="00E11D54" w:rsidDel="00E11D54">
                <w:rPr>
                  <w:rFonts w:cs="Calibri"/>
                  <w:sz w:val="18"/>
                  <w:szCs w:val="18"/>
                </w:rPr>
                <w:delText>Žiadateľ, ktorého výška NFP je nižšia ako 25 000 Eur, sa</w:delText>
              </w:r>
            </w:del>
          </w:p>
          <w:p w14:paraId="43EF9184" w14:textId="36468051" w:rsidR="00B5119F" w:rsidRPr="00E11D54" w:rsidDel="00E11D54" w:rsidRDefault="00B5119F" w:rsidP="00B5119F">
            <w:pPr>
              <w:autoSpaceDE w:val="0"/>
              <w:autoSpaceDN w:val="0"/>
              <w:adjustRightInd w:val="0"/>
              <w:rPr>
                <w:del w:id="17" w:author="Autor"/>
                <w:rFonts w:cs="Calibri"/>
                <w:sz w:val="18"/>
                <w:szCs w:val="18"/>
                <w:rPrChange w:id="18" w:author="Autor">
                  <w:rPr>
                    <w:del w:id="19" w:author="Autor"/>
                    <w:rFonts w:cs="Calibri"/>
                    <w:sz w:val="18"/>
                    <w:szCs w:val="18"/>
                  </w:rPr>
                </w:rPrChange>
              </w:rPr>
            </w:pPr>
            <w:del w:id="20" w:author="Autor">
              <w:r w:rsidRPr="00E11D54" w:rsidDel="00E11D54">
                <w:rPr>
                  <w:rFonts w:cs="Calibri"/>
                  <w:sz w:val="18"/>
                  <w:szCs w:val="18"/>
                  <w:rPrChange w:id="21" w:author="Autor">
                    <w:rPr>
                      <w:rFonts w:cs="Calibri"/>
                      <w:sz w:val="18"/>
                      <w:szCs w:val="18"/>
                    </w:rPr>
                  </w:rPrChange>
                </w:rPr>
                <w:delText>zaviazal vytvoriť minimálne 0,5 úväzkové pracovné</w:delText>
              </w:r>
            </w:del>
          </w:p>
          <w:p w14:paraId="58AE4D24" w14:textId="50998223" w:rsidR="00B5119F" w:rsidRPr="00E11D54" w:rsidDel="00E11D54" w:rsidRDefault="00B5119F" w:rsidP="00B5119F">
            <w:pPr>
              <w:autoSpaceDE w:val="0"/>
              <w:autoSpaceDN w:val="0"/>
              <w:adjustRightInd w:val="0"/>
              <w:rPr>
                <w:del w:id="22" w:author="Autor"/>
                <w:rFonts w:cs="Calibri"/>
                <w:sz w:val="18"/>
                <w:szCs w:val="18"/>
                <w:rPrChange w:id="23" w:author="Autor">
                  <w:rPr>
                    <w:del w:id="24" w:author="Autor"/>
                    <w:rFonts w:cs="Calibri"/>
                    <w:sz w:val="18"/>
                    <w:szCs w:val="18"/>
                  </w:rPr>
                </w:rPrChange>
              </w:rPr>
            </w:pPr>
            <w:del w:id="25" w:author="Autor">
              <w:r w:rsidRPr="00E11D54" w:rsidDel="00E11D54">
                <w:rPr>
                  <w:rFonts w:cs="Calibri"/>
                  <w:sz w:val="18"/>
                  <w:szCs w:val="18"/>
                  <w:rPrChange w:id="26" w:author="Autor">
                    <w:rPr>
                      <w:rFonts w:cs="Calibri"/>
                      <w:sz w:val="18"/>
                      <w:szCs w:val="18"/>
                    </w:rPr>
                  </w:rPrChange>
                </w:rPr>
                <w:delText>miesto FTE.</w:delText>
              </w:r>
            </w:del>
          </w:p>
          <w:p w14:paraId="31D25644" w14:textId="3B2AAA3E" w:rsidR="00B5119F" w:rsidRPr="00E11D54" w:rsidDel="00E11D54" w:rsidRDefault="00B5119F" w:rsidP="00B5119F">
            <w:pPr>
              <w:autoSpaceDE w:val="0"/>
              <w:autoSpaceDN w:val="0"/>
              <w:adjustRightInd w:val="0"/>
              <w:rPr>
                <w:del w:id="27" w:author="Autor"/>
                <w:rFonts w:cs="Calibri"/>
                <w:sz w:val="18"/>
                <w:szCs w:val="18"/>
                <w:rPrChange w:id="28" w:author="Autor">
                  <w:rPr>
                    <w:del w:id="29" w:author="Autor"/>
                    <w:rFonts w:cs="Calibri"/>
                    <w:sz w:val="18"/>
                    <w:szCs w:val="18"/>
                  </w:rPr>
                </w:rPrChange>
              </w:rPr>
            </w:pPr>
            <w:del w:id="30" w:author="Autor">
              <w:r w:rsidRPr="00E11D54" w:rsidDel="00E11D54">
                <w:rPr>
                  <w:rFonts w:cs="Calibri"/>
                  <w:sz w:val="18"/>
                  <w:szCs w:val="18"/>
                  <w:rPrChange w:id="31" w:author="Autor">
                    <w:rPr>
                      <w:rFonts w:cs="Calibri"/>
                      <w:sz w:val="18"/>
                      <w:szCs w:val="18"/>
                    </w:rPr>
                  </w:rPrChange>
                </w:rPr>
                <w:delText>Žiadateľ, ktorého výška NFP je vyššia alebo rovná</w:delText>
              </w:r>
            </w:del>
          </w:p>
          <w:p w14:paraId="6D442FAA" w14:textId="0448DD6E" w:rsidR="00B5119F" w:rsidRPr="00E11D54" w:rsidDel="00E11D54" w:rsidRDefault="00B5119F" w:rsidP="00B5119F">
            <w:pPr>
              <w:autoSpaceDE w:val="0"/>
              <w:autoSpaceDN w:val="0"/>
              <w:adjustRightInd w:val="0"/>
              <w:rPr>
                <w:del w:id="32" w:author="Autor"/>
                <w:rFonts w:cs="Calibri"/>
                <w:sz w:val="18"/>
                <w:szCs w:val="18"/>
                <w:rPrChange w:id="33" w:author="Autor">
                  <w:rPr>
                    <w:del w:id="34" w:author="Autor"/>
                    <w:rFonts w:cs="Calibri"/>
                    <w:sz w:val="18"/>
                    <w:szCs w:val="18"/>
                  </w:rPr>
                </w:rPrChange>
              </w:rPr>
            </w:pPr>
            <w:del w:id="35" w:author="Autor">
              <w:r w:rsidRPr="00E11D54" w:rsidDel="00E11D54">
                <w:rPr>
                  <w:rFonts w:cs="Calibri"/>
                  <w:sz w:val="18"/>
                  <w:szCs w:val="18"/>
                  <w:rPrChange w:id="36" w:author="Autor">
                    <w:rPr>
                      <w:rFonts w:cs="Calibri"/>
                      <w:sz w:val="18"/>
                      <w:szCs w:val="18"/>
                    </w:rPr>
                  </w:rPrChange>
                </w:rPr>
                <w:delText>25 000 Eur, sa zaviazal vytvoriť minimálne 1 pracovné</w:delText>
              </w:r>
            </w:del>
          </w:p>
          <w:p w14:paraId="6BE5791A" w14:textId="5032C3B4" w:rsidR="00B5119F" w:rsidRPr="00E11D54" w:rsidDel="00E11D54" w:rsidRDefault="00B5119F" w:rsidP="00B5119F">
            <w:pPr>
              <w:autoSpaceDE w:val="0"/>
              <w:autoSpaceDN w:val="0"/>
              <w:adjustRightInd w:val="0"/>
              <w:rPr>
                <w:del w:id="37" w:author="Autor"/>
                <w:rFonts w:cs="Calibri"/>
                <w:sz w:val="18"/>
                <w:szCs w:val="18"/>
                <w:rPrChange w:id="38" w:author="Autor">
                  <w:rPr>
                    <w:del w:id="39" w:author="Autor"/>
                    <w:rFonts w:cs="Calibri"/>
                    <w:sz w:val="18"/>
                    <w:szCs w:val="18"/>
                  </w:rPr>
                </w:rPrChange>
              </w:rPr>
            </w:pPr>
            <w:del w:id="40" w:author="Autor">
              <w:r w:rsidRPr="00E11D54" w:rsidDel="00E11D54">
                <w:rPr>
                  <w:rFonts w:cs="Calibri"/>
                  <w:sz w:val="18"/>
                  <w:szCs w:val="18"/>
                  <w:rPrChange w:id="41" w:author="Autor">
                    <w:rPr>
                      <w:rFonts w:cs="Calibri"/>
                      <w:sz w:val="18"/>
                      <w:szCs w:val="18"/>
                    </w:rPr>
                  </w:rPrChange>
                </w:rPr>
                <w:delText>miesto FTE. pracovného miesta je 3 roky od ukončenia</w:delText>
              </w:r>
            </w:del>
          </w:p>
          <w:p w14:paraId="4D28D2D8" w14:textId="468AAB5A" w:rsidR="00B5119F" w:rsidRPr="00E11D54" w:rsidRDefault="00B5119F" w:rsidP="00B5119F">
            <w:pPr>
              <w:rPr>
                <w:rFonts w:eastAsia="Times New Roman" w:cs="Arial"/>
                <w:color w:val="000000"/>
                <w:sz w:val="18"/>
                <w:szCs w:val="18"/>
                <w:lang w:eastAsia="sk-SK"/>
                <w:rPrChange w:id="42" w:author="Autor">
                  <w:rPr>
                    <w:rFonts w:eastAsia="Times New Roman" w:cs="Arial"/>
                    <w:color w:val="000000"/>
                    <w:sz w:val="18"/>
                    <w:szCs w:val="18"/>
                    <w:lang w:eastAsia="sk-SK"/>
                  </w:rPr>
                </w:rPrChange>
              </w:rPr>
            </w:pPr>
            <w:del w:id="43" w:author="Autor">
              <w:r w:rsidRPr="00E11D54" w:rsidDel="00E11D54">
                <w:rPr>
                  <w:rFonts w:cs="Calibri"/>
                  <w:sz w:val="18"/>
                  <w:szCs w:val="18"/>
                  <w:rPrChange w:id="44" w:author="Autor">
                    <w:rPr>
                      <w:rFonts w:cs="Calibri"/>
                      <w:sz w:val="18"/>
                      <w:szCs w:val="18"/>
                    </w:rPr>
                  </w:rPrChange>
                </w:rPr>
                <w:delText>projektu.</w:delText>
              </w:r>
            </w:del>
          </w:p>
        </w:tc>
      </w:tr>
      <w:tr w:rsidR="00B5119F" w:rsidRPr="00334C9E" w14:paraId="5BE13A54" w14:textId="77777777" w:rsidTr="005A0787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D6331" w14:textId="77777777" w:rsidR="00B5119F" w:rsidRPr="00334C9E" w:rsidRDefault="00B5119F" w:rsidP="00B5119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04E6" w14:textId="77777777" w:rsidR="00B5119F" w:rsidRPr="00334C9E" w:rsidRDefault="00B5119F" w:rsidP="00B5119F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FCAF1" w14:textId="77777777" w:rsidR="00B5119F" w:rsidRPr="00334C9E" w:rsidRDefault="00B5119F" w:rsidP="00B5119F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93BCA" w14:textId="77777777" w:rsidR="00B5119F" w:rsidRPr="00334C9E" w:rsidRDefault="00B5119F" w:rsidP="00B5119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7B615" w14:textId="13F27B00" w:rsidR="00B5119F" w:rsidRPr="00223FBA" w:rsidRDefault="00B5119F" w:rsidP="00B5119F">
            <w:pPr>
              <w:widowControl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 w:rsidRPr="00AD351F">
              <w:rPr>
                <w:rFonts w:cs="Arial"/>
                <w:sz w:val="18"/>
                <w:szCs w:val="18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57C40" w14:textId="1342B11E" w:rsidR="00B5119F" w:rsidRPr="00E11D54" w:rsidDel="00E11D54" w:rsidRDefault="00E11D54" w:rsidP="00B5119F">
            <w:pPr>
              <w:autoSpaceDE w:val="0"/>
              <w:autoSpaceDN w:val="0"/>
              <w:adjustRightInd w:val="0"/>
              <w:rPr>
                <w:del w:id="45" w:author="Autor"/>
                <w:rFonts w:cs="Calibri"/>
                <w:sz w:val="18"/>
                <w:szCs w:val="18"/>
              </w:rPr>
            </w:pPr>
            <w:ins w:id="46" w:author="Autor">
              <w:r w:rsidRPr="00E11D54">
                <w:rPr>
                  <w:rFonts w:asciiTheme="minorHAnsi" w:hAnsiTheme="minorHAnsi" w:cs="Arial"/>
                  <w:color w:val="000000" w:themeColor="text1"/>
                  <w:sz w:val="18"/>
                  <w:szCs w:val="18"/>
                  <w:rPrChange w:id="47" w:author="Autor">
                    <w:rPr>
                      <w:rFonts w:asciiTheme="minorHAnsi" w:hAnsiTheme="minorHAnsi" w:cs="Arial"/>
                      <w:color w:val="000000" w:themeColor="text1"/>
                    </w:rPr>
                  </w:rPrChange>
                </w:rPr>
                <w:t xml:space="preserve">Žiadateľ sa nezaviazal vytvoriť minimálne 0,5 úväzkové pracovné miesto FTE.   </w:t>
              </w:r>
            </w:ins>
            <w:del w:id="48" w:author="Autor">
              <w:r w:rsidR="00B5119F" w:rsidRPr="00E11D54" w:rsidDel="00E11D54">
                <w:rPr>
                  <w:rFonts w:cs="Calibri"/>
                  <w:sz w:val="18"/>
                  <w:szCs w:val="18"/>
                </w:rPr>
                <w:delText>Žiadateľ, ktorého výška NFP je nižšia ako 25 000 Eur, sa</w:delText>
              </w:r>
            </w:del>
          </w:p>
          <w:p w14:paraId="485C8781" w14:textId="2185A2A4" w:rsidR="00B5119F" w:rsidRPr="00E11D54" w:rsidDel="00E11D54" w:rsidRDefault="00B5119F" w:rsidP="00B5119F">
            <w:pPr>
              <w:autoSpaceDE w:val="0"/>
              <w:autoSpaceDN w:val="0"/>
              <w:adjustRightInd w:val="0"/>
              <w:rPr>
                <w:del w:id="49" w:author="Autor"/>
                <w:rFonts w:cs="Calibri"/>
                <w:sz w:val="18"/>
                <w:szCs w:val="18"/>
                <w:rPrChange w:id="50" w:author="Autor">
                  <w:rPr>
                    <w:del w:id="51" w:author="Autor"/>
                    <w:rFonts w:cs="Calibri"/>
                    <w:sz w:val="18"/>
                    <w:szCs w:val="18"/>
                  </w:rPr>
                </w:rPrChange>
              </w:rPr>
            </w:pPr>
            <w:del w:id="52" w:author="Autor">
              <w:r w:rsidRPr="00E11D54" w:rsidDel="00E11D54">
                <w:rPr>
                  <w:rFonts w:cs="Calibri"/>
                  <w:sz w:val="18"/>
                  <w:szCs w:val="18"/>
                  <w:rPrChange w:id="53" w:author="Autor">
                    <w:rPr>
                      <w:rFonts w:cs="Calibri"/>
                      <w:sz w:val="18"/>
                      <w:szCs w:val="18"/>
                    </w:rPr>
                  </w:rPrChange>
                </w:rPr>
                <w:delText>nezaviazal vytvoriť minimálne 0,5 úväzkové pracovné</w:delText>
              </w:r>
            </w:del>
          </w:p>
          <w:p w14:paraId="20C73B0E" w14:textId="59286211" w:rsidR="00B5119F" w:rsidRPr="00E11D54" w:rsidDel="00E11D54" w:rsidRDefault="00B5119F" w:rsidP="00B5119F">
            <w:pPr>
              <w:autoSpaceDE w:val="0"/>
              <w:autoSpaceDN w:val="0"/>
              <w:adjustRightInd w:val="0"/>
              <w:rPr>
                <w:del w:id="54" w:author="Autor"/>
                <w:rFonts w:cs="Calibri"/>
                <w:sz w:val="18"/>
                <w:szCs w:val="18"/>
                <w:rPrChange w:id="55" w:author="Autor">
                  <w:rPr>
                    <w:del w:id="56" w:author="Autor"/>
                    <w:rFonts w:cs="Calibri"/>
                    <w:sz w:val="18"/>
                    <w:szCs w:val="18"/>
                  </w:rPr>
                </w:rPrChange>
              </w:rPr>
            </w:pPr>
            <w:del w:id="57" w:author="Autor">
              <w:r w:rsidRPr="00E11D54" w:rsidDel="00E11D54">
                <w:rPr>
                  <w:rFonts w:cs="Calibri"/>
                  <w:sz w:val="18"/>
                  <w:szCs w:val="18"/>
                  <w:rPrChange w:id="58" w:author="Autor">
                    <w:rPr>
                      <w:rFonts w:cs="Calibri"/>
                      <w:sz w:val="18"/>
                      <w:szCs w:val="18"/>
                    </w:rPr>
                  </w:rPrChange>
                </w:rPr>
                <w:delText>miesto FTE.</w:delText>
              </w:r>
            </w:del>
          </w:p>
          <w:p w14:paraId="16313DBD" w14:textId="295999CC" w:rsidR="00B5119F" w:rsidRPr="00E11D54" w:rsidDel="00E11D54" w:rsidRDefault="00B5119F" w:rsidP="00B5119F">
            <w:pPr>
              <w:autoSpaceDE w:val="0"/>
              <w:autoSpaceDN w:val="0"/>
              <w:adjustRightInd w:val="0"/>
              <w:rPr>
                <w:del w:id="59" w:author="Autor"/>
                <w:rFonts w:cs="Calibri"/>
                <w:sz w:val="18"/>
                <w:szCs w:val="18"/>
                <w:rPrChange w:id="60" w:author="Autor">
                  <w:rPr>
                    <w:del w:id="61" w:author="Autor"/>
                    <w:rFonts w:cs="Calibri"/>
                    <w:sz w:val="18"/>
                    <w:szCs w:val="18"/>
                  </w:rPr>
                </w:rPrChange>
              </w:rPr>
            </w:pPr>
            <w:del w:id="62" w:author="Autor">
              <w:r w:rsidRPr="00E11D54" w:rsidDel="00E11D54">
                <w:rPr>
                  <w:rFonts w:cs="Calibri"/>
                  <w:sz w:val="18"/>
                  <w:szCs w:val="18"/>
                  <w:rPrChange w:id="63" w:author="Autor">
                    <w:rPr>
                      <w:rFonts w:cs="Calibri"/>
                      <w:sz w:val="18"/>
                      <w:szCs w:val="18"/>
                    </w:rPr>
                  </w:rPrChange>
                </w:rPr>
                <w:delText>Žiadateľ, ktorého výška NFP je vyššia alebo rovná</w:delText>
              </w:r>
            </w:del>
          </w:p>
          <w:p w14:paraId="7A1A313B" w14:textId="52FDA98F" w:rsidR="00B5119F" w:rsidRPr="00E11D54" w:rsidDel="00E11D54" w:rsidRDefault="00B5119F" w:rsidP="00B5119F">
            <w:pPr>
              <w:autoSpaceDE w:val="0"/>
              <w:autoSpaceDN w:val="0"/>
              <w:adjustRightInd w:val="0"/>
              <w:rPr>
                <w:del w:id="64" w:author="Autor"/>
                <w:rFonts w:cs="Calibri"/>
                <w:sz w:val="18"/>
                <w:szCs w:val="18"/>
                <w:rPrChange w:id="65" w:author="Autor">
                  <w:rPr>
                    <w:del w:id="66" w:author="Autor"/>
                    <w:rFonts w:cs="Calibri"/>
                    <w:sz w:val="18"/>
                    <w:szCs w:val="18"/>
                  </w:rPr>
                </w:rPrChange>
              </w:rPr>
            </w:pPr>
            <w:del w:id="67" w:author="Autor">
              <w:r w:rsidRPr="00E11D54" w:rsidDel="00E11D54">
                <w:rPr>
                  <w:rFonts w:cs="Calibri"/>
                  <w:sz w:val="18"/>
                  <w:szCs w:val="18"/>
                  <w:rPrChange w:id="68" w:author="Autor">
                    <w:rPr>
                      <w:rFonts w:cs="Calibri"/>
                      <w:sz w:val="18"/>
                      <w:szCs w:val="18"/>
                    </w:rPr>
                  </w:rPrChange>
                </w:rPr>
                <w:delText>25 000 Eur, sa nezaviazal vytvoriť minimálne 1 pracovné</w:delText>
              </w:r>
            </w:del>
          </w:p>
          <w:p w14:paraId="68212DA6" w14:textId="685EADE9" w:rsidR="00B5119F" w:rsidRPr="00E11D54" w:rsidRDefault="00B5119F" w:rsidP="00B5119F">
            <w:pPr>
              <w:rPr>
                <w:rFonts w:eastAsia="Times New Roman" w:cs="Arial"/>
                <w:color w:val="000000"/>
                <w:sz w:val="18"/>
                <w:szCs w:val="18"/>
                <w:lang w:eastAsia="sk-SK"/>
                <w:rPrChange w:id="69" w:author="Autor">
                  <w:rPr>
                    <w:rFonts w:eastAsia="Times New Roman" w:cs="Arial"/>
                    <w:color w:val="000000"/>
                    <w:sz w:val="18"/>
                    <w:szCs w:val="18"/>
                    <w:lang w:eastAsia="sk-SK"/>
                  </w:rPr>
                </w:rPrChange>
              </w:rPr>
            </w:pPr>
            <w:del w:id="70" w:author="Autor">
              <w:r w:rsidRPr="00E11D54" w:rsidDel="00E11D54">
                <w:rPr>
                  <w:rFonts w:cs="Calibri"/>
                  <w:sz w:val="18"/>
                  <w:szCs w:val="18"/>
                  <w:rPrChange w:id="71" w:author="Autor">
                    <w:rPr>
                      <w:rFonts w:cs="Calibri"/>
                      <w:sz w:val="18"/>
                      <w:szCs w:val="18"/>
                    </w:rPr>
                  </w:rPrChange>
                </w:rPr>
                <w:delText>miesto FTE.</w:delText>
              </w:r>
            </w:del>
          </w:p>
        </w:tc>
      </w:tr>
      <w:tr w:rsidR="002B38AA" w:rsidRPr="00334C9E" w14:paraId="4CC05F65" w14:textId="77777777" w:rsidTr="00FC35AB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4E4D45" w14:textId="47F9D596" w:rsidR="002B38AA" w:rsidRPr="00334C9E" w:rsidRDefault="002B38AA" w:rsidP="00B5119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1.</w:t>
            </w:r>
            <w:r w:rsidRPr="00D63890">
              <w:rPr>
                <w:rFonts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83B136" w14:textId="77777777" w:rsidR="002B38AA" w:rsidRDefault="002B38AA" w:rsidP="00B5119F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Hodnota</w:t>
            </w:r>
          </w:p>
          <w:p w14:paraId="153236AB" w14:textId="77777777" w:rsidR="002B38AA" w:rsidRDefault="002B38AA" w:rsidP="00B5119F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vytvoreného</w:t>
            </w:r>
          </w:p>
          <w:p w14:paraId="4267EDA0" w14:textId="77777777" w:rsidR="002B38AA" w:rsidRDefault="002B38AA" w:rsidP="00B5119F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pracovného</w:t>
            </w:r>
          </w:p>
          <w:p w14:paraId="55F6FEF8" w14:textId="2813F31C" w:rsidR="002B38AA" w:rsidRPr="00334C9E" w:rsidRDefault="002B38AA" w:rsidP="00B5119F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cs="Calibri"/>
                <w:sz w:val="18"/>
                <w:szCs w:val="18"/>
              </w:rPr>
              <w:t>miesta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6246CD" w14:textId="77777777" w:rsidR="002B38AA" w:rsidRDefault="002B38AA" w:rsidP="00B5119F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Posudzuje sa hodnota vytvoreného pracovného</w:t>
            </w:r>
          </w:p>
          <w:p w14:paraId="7542E0D7" w14:textId="77777777" w:rsidR="002B38AA" w:rsidRDefault="002B38AA" w:rsidP="00B5119F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miesta. Hodnota pracovného miesta sa vypočíta ako</w:t>
            </w:r>
          </w:p>
          <w:p w14:paraId="21B8850E" w14:textId="77777777" w:rsidR="002B38AA" w:rsidRDefault="002B38AA" w:rsidP="00B5119F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výška schváleného príspevku k plánovanej hodnote</w:t>
            </w:r>
          </w:p>
          <w:p w14:paraId="7FA0650E" w14:textId="3ED521C2" w:rsidR="002B38AA" w:rsidRPr="00334C9E" w:rsidRDefault="002B38AA" w:rsidP="00B5119F">
            <w:pPr>
              <w:rPr>
                <w:rFonts w:eastAsia="Times New Roman" w:cs="Arial"/>
                <w:color w:val="000000" w:themeColor="text1"/>
                <w:lang w:bidi="en-US"/>
              </w:rPr>
            </w:pPr>
            <w:r>
              <w:rPr>
                <w:rFonts w:cs="Calibri"/>
                <w:sz w:val="18"/>
                <w:szCs w:val="18"/>
              </w:rPr>
              <w:t xml:space="preserve">merateľného ukazovateľa </w:t>
            </w:r>
            <w:r w:rsidRPr="00106BD7">
              <w:rPr>
                <w:rFonts w:cs="Calibri"/>
                <w:i/>
                <w:sz w:val="18"/>
                <w:szCs w:val="18"/>
              </w:rPr>
              <w:t xml:space="preserve">A104 </w:t>
            </w:r>
            <w:r w:rsidRPr="00106BD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Počet vytvorených pracovných miest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51B8AE" w14:textId="117CE7BF" w:rsidR="002B38AA" w:rsidRPr="00334C9E" w:rsidRDefault="002B38AA" w:rsidP="00B5119F">
            <w:pPr>
              <w:jc w:val="center"/>
              <w:rPr>
                <w:rFonts w:cs="Arial"/>
                <w:color w:val="000000" w:themeColor="text1"/>
              </w:rPr>
            </w:pPr>
            <w:r w:rsidRPr="00AD351F">
              <w:rPr>
                <w:rFonts w:eastAsia="Times New Roman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6C8F3" w14:textId="7FD33CCF" w:rsidR="002B38AA" w:rsidRPr="00223FBA" w:rsidRDefault="002B38AA" w:rsidP="00B5119F">
            <w:pPr>
              <w:widowControl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 w:rsidRPr="00AD351F">
              <w:rPr>
                <w:rFonts w:eastAsia="Times New Roman" w:cs="Arial"/>
                <w:sz w:val="18"/>
                <w:szCs w:val="18"/>
                <w:lang w:eastAsia="sk-SK"/>
              </w:rPr>
              <w:t>0 bodov</w:t>
            </w:r>
            <w:r w:rsidRPr="00AD351F" w:rsidDel="003938AA">
              <w:rPr>
                <w:rFonts w:eastAsia="Times New Roman" w:cs="Arial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0DAC4" w14:textId="1C4D8523" w:rsidR="002B38AA" w:rsidRPr="00E11D54" w:rsidDel="00E11D54" w:rsidRDefault="00E11D54" w:rsidP="00B5119F">
            <w:pPr>
              <w:autoSpaceDE w:val="0"/>
              <w:autoSpaceDN w:val="0"/>
              <w:adjustRightInd w:val="0"/>
              <w:rPr>
                <w:del w:id="72" w:author="Autor"/>
                <w:rFonts w:cs="Calibri"/>
                <w:sz w:val="18"/>
                <w:szCs w:val="18"/>
              </w:rPr>
            </w:pPr>
            <w:ins w:id="73" w:author="Autor">
              <w:r w:rsidRPr="00E11D54">
                <w:rPr>
                  <w:rFonts w:asciiTheme="minorHAnsi" w:eastAsia="Helvetica" w:hAnsiTheme="minorHAnsi" w:cs="Arial"/>
                  <w:color w:val="000000" w:themeColor="text1"/>
                  <w:sz w:val="18"/>
                  <w:szCs w:val="18"/>
                  <w:rPrChange w:id="74" w:author="Autor">
                    <w:rPr>
                      <w:rFonts w:asciiTheme="minorHAnsi" w:eastAsia="Helvetica" w:hAnsiTheme="minorHAnsi" w:cs="Arial"/>
                      <w:color w:val="000000" w:themeColor="text1"/>
                    </w:rPr>
                  </w:rPrChange>
                </w:rPr>
                <w:t>Ak je hodnota pracovného miesta FTE rovná alebo vyššia ako 100 000 EUR</w:t>
              </w:r>
            </w:ins>
            <w:del w:id="75" w:author="Autor">
              <w:r w:rsidR="002B38AA" w:rsidRPr="00E11D54" w:rsidDel="00E11D54">
                <w:rPr>
                  <w:rFonts w:cs="Calibri"/>
                  <w:sz w:val="18"/>
                  <w:szCs w:val="18"/>
                </w:rPr>
                <w:delText>Ak je hodnota pracovného miesta FTE rovná alebo</w:delText>
              </w:r>
            </w:del>
          </w:p>
          <w:p w14:paraId="5BF7CEAB" w14:textId="3E59F660" w:rsidR="002B38AA" w:rsidRPr="00E11D54" w:rsidRDefault="002B38AA" w:rsidP="00B5119F">
            <w:pPr>
              <w:rPr>
                <w:rFonts w:eastAsia="Times New Roman" w:cs="Arial"/>
                <w:color w:val="000000"/>
                <w:sz w:val="18"/>
                <w:szCs w:val="18"/>
                <w:lang w:eastAsia="sk-SK"/>
                <w:rPrChange w:id="76" w:author="Autor">
                  <w:rPr>
                    <w:rFonts w:eastAsia="Times New Roman" w:cs="Arial"/>
                    <w:color w:val="000000"/>
                    <w:sz w:val="18"/>
                    <w:szCs w:val="18"/>
                    <w:lang w:eastAsia="sk-SK"/>
                  </w:rPr>
                </w:rPrChange>
              </w:rPr>
            </w:pPr>
            <w:del w:id="77" w:author="Autor">
              <w:r w:rsidRPr="00E11D54" w:rsidDel="00E11D54">
                <w:rPr>
                  <w:rFonts w:cs="Calibri"/>
                  <w:sz w:val="18"/>
                  <w:szCs w:val="18"/>
                  <w:rPrChange w:id="78" w:author="Autor">
                    <w:rPr>
                      <w:rFonts w:cs="Calibri"/>
                      <w:sz w:val="18"/>
                      <w:szCs w:val="18"/>
                    </w:rPr>
                  </w:rPrChange>
                </w:rPr>
                <w:delText>vyššia ako 50 000 EUR</w:delText>
              </w:r>
            </w:del>
          </w:p>
        </w:tc>
      </w:tr>
      <w:tr w:rsidR="001614B9" w:rsidRPr="00334C9E" w14:paraId="50BBE96B" w14:textId="77777777" w:rsidTr="00FC35AB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18AD25" w14:textId="77777777" w:rsidR="001614B9" w:rsidRDefault="001614B9" w:rsidP="001614B9">
            <w:pPr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B70989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57CDF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C46860" w14:textId="77777777" w:rsidR="001614B9" w:rsidRPr="00AD351F" w:rsidRDefault="001614B9" w:rsidP="001614B9">
            <w:pPr>
              <w:jc w:val="center"/>
              <w:rPr>
                <w:rFonts w:eastAsia="Times New Roman" w:cs="Arial"/>
                <w:sz w:val="18"/>
                <w:szCs w:val="18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2456" w14:textId="03CC00F2" w:rsidR="001614B9" w:rsidRPr="00AD351F" w:rsidRDefault="001614B9" w:rsidP="001614B9">
            <w:pPr>
              <w:widowControl w:val="0"/>
              <w:jc w:val="center"/>
              <w:rPr>
                <w:rFonts w:eastAsia="Times New Roman" w:cs="Arial"/>
                <w:sz w:val="18"/>
                <w:szCs w:val="18"/>
                <w:lang w:eastAsia="sk-SK"/>
              </w:rPr>
            </w:pPr>
            <w:r>
              <w:rPr>
                <w:rFonts w:eastAsia="Times New Roman" w:cs="Arial"/>
                <w:sz w:val="18"/>
                <w:szCs w:val="18"/>
                <w:lang w:eastAsia="sk-SK"/>
              </w:rPr>
              <w:t>4</w:t>
            </w:r>
            <w:r w:rsidRPr="00AD351F">
              <w:rPr>
                <w:rFonts w:eastAsia="Times New Roman" w:cs="Arial"/>
                <w:sz w:val="18"/>
                <w:szCs w:val="18"/>
                <w:lang w:eastAsia="sk-SK"/>
              </w:rPr>
              <w:t xml:space="preserve">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2EA82" w14:textId="3AD6A7A2" w:rsidR="001614B9" w:rsidRPr="00E11D54" w:rsidDel="00E11D54" w:rsidRDefault="00E11D54" w:rsidP="001614B9">
            <w:pPr>
              <w:autoSpaceDE w:val="0"/>
              <w:autoSpaceDN w:val="0"/>
              <w:adjustRightInd w:val="0"/>
              <w:rPr>
                <w:del w:id="79" w:author="Autor"/>
                <w:rFonts w:cs="Calibri"/>
                <w:sz w:val="18"/>
                <w:szCs w:val="18"/>
              </w:rPr>
            </w:pPr>
            <w:ins w:id="80" w:author="Autor">
              <w:r w:rsidRPr="00E11D54">
                <w:rPr>
                  <w:rFonts w:eastAsia="Helvetica" w:cs="Arial"/>
                  <w:color w:val="000000" w:themeColor="text1"/>
                  <w:sz w:val="18"/>
                  <w:szCs w:val="18"/>
                  <w:rPrChange w:id="81" w:author="Autor">
                    <w:rPr>
                      <w:rFonts w:eastAsia="Helvetica" w:cs="Arial"/>
                      <w:color w:val="000000" w:themeColor="text1"/>
                    </w:rPr>
                  </w:rPrChange>
                </w:rPr>
                <w:t>Ak je hodnota pracovného miesta FTE nižšia ako  100 000 EUR a rovná alebo vyššia ako 50 000 Eur</w:t>
              </w:r>
            </w:ins>
            <w:del w:id="82" w:author="Autor">
              <w:r w:rsidR="001614B9" w:rsidRPr="00E11D54" w:rsidDel="00E11D54">
                <w:rPr>
                  <w:rFonts w:cs="Calibri"/>
                  <w:sz w:val="18"/>
                  <w:szCs w:val="18"/>
                </w:rPr>
                <w:delText>Ak je hodnota pracovného miesta FTE nižšia ako 50 000</w:delText>
              </w:r>
            </w:del>
          </w:p>
          <w:p w14:paraId="60AFBB93" w14:textId="3B294F5E" w:rsidR="001614B9" w:rsidRPr="00E11D54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  <w:rPrChange w:id="83" w:author="Autor">
                  <w:rPr>
                    <w:rFonts w:cs="Calibri"/>
                    <w:sz w:val="18"/>
                    <w:szCs w:val="18"/>
                  </w:rPr>
                </w:rPrChange>
              </w:rPr>
            </w:pPr>
            <w:del w:id="84" w:author="Autor">
              <w:r w:rsidRPr="00E11D54" w:rsidDel="00E11D54">
                <w:rPr>
                  <w:rFonts w:cs="Calibri"/>
                  <w:sz w:val="18"/>
                  <w:szCs w:val="18"/>
                  <w:rPrChange w:id="85" w:author="Autor">
                    <w:rPr>
                      <w:rFonts w:cs="Calibri"/>
                      <w:sz w:val="18"/>
                      <w:szCs w:val="18"/>
                    </w:rPr>
                  </w:rPrChange>
                </w:rPr>
                <w:delText>EUR a rovná alebo vyššia ako 25 000 Eur</w:delText>
              </w:r>
            </w:del>
          </w:p>
        </w:tc>
      </w:tr>
      <w:tr w:rsidR="001614B9" w:rsidRPr="00334C9E" w14:paraId="7B1F459A" w14:textId="77777777" w:rsidTr="002B38AA">
        <w:trPr>
          <w:trHeight w:val="913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0CCBF" w14:textId="77777777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887D" w14:textId="77777777" w:rsidR="001614B9" w:rsidRPr="00334C9E" w:rsidRDefault="001614B9" w:rsidP="001614B9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FF9BA" w14:textId="77777777" w:rsidR="001614B9" w:rsidRPr="00334C9E" w:rsidRDefault="001614B9" w:rsidP="001614B9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3800" w14:textId="77777777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3344" w14:textId="3CDF5908" w:rsidR="001614B9" w:rsidRPr="00223FBA" w:rsidRDefault="001614B9" w:rsidP="001614B9">
            <w:pPr>
              <w:widowControl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="Arial"/>
                <w:sz w:val="18"/>
                <w:szCs w:val="18"/>
                <w:lang w:eastAsia="sk-SK"/>
              </w:rPr>
              <w:t>8</w:t>
            </w:r>
            <w:r w:rsidRPr="00AD351F">
              <w:rPr>
                <w:rFonts w:eastAsia="Times New Roman" w:cs="Arial"/>
                <w:sz w:val="18"/>
                <w:szCs w:val="18"/>
                <w:lang w:eastAsia="sk-SK"/>
              </w:rPr>
              <w:t xml:space="preserve">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78F7" w14:textId="67AE0C87" w:rsidR="001614B9" w:rsidRPr="00E11D54" w:rsidDel="00E11D54" w:rsidRDefault="00E11D54" w:rsidP="001614B9">
            <w:pPr>
              <w:autoSpaceDE w:val="0"/>
              <w:autoSpaceDN w:val="0"/>
              <w:adjustRightInd w:val="0"/>
              <w:rPr>
                <w:del w:id="86" w:author="Autor"/>
                <w:rFonts w:cs="Calibri"/>
                <w:sz w:val="18"/>
                <w:szCs w:val="18"/>
              </w:rPr>
            </w:pPr>
            <w:ins w:id="87" w:author="Autor">
              <w:r w:rsidRPr="00E11D54">
                <w:rPr>
                  <w:rFonts w:eastAsia="Helvetica" w:cs="Arial"/>
                  <w:color w:val="000000" w:themeColor="text1"/>
                  <w:sz w:val="18"/>
                  <w:szCs w:val="18"/>
                  <w:rPrChange w:id="88" w:author="Autor">
                    <w:rPr>
                      <w:rFonts w:eastAsia="Helvetica" w:cs="Arial"/>
                      <w:color w:val="000000" w:themeColor="text1"/>
                    </w:rPr>
                  </w:rPrChange>
                </w:rPr>
                <w:t>Ak je hodnota pracovného miesta FTE nižšia ako 50 000 EUR</w:t>
              </w:r>
            </w:ins>
            <w:del w:id="89" w:author="Autor">
              <w:r w:rsidR="001614B9" w:rsidRPr="00E11D54" w:rsidDel="00E11D54">
                <w:rPr>
                  <w:rFonts w:cs="Calibri"/>
                  <w:sz w:val="18"/>
                  <w:szCs w:val="18"/>
                </w:rPr>
                <w:delText xml:space="preserve">Ak je hodnota pracovného miesta FTE nižšia </w:delText>
              </w:r>
            </w:del>
          </w:p>
          <w:p w14:paraId="56F47452" w14:textId="037CD96E" w:rsidR="001614B9" w:rsidRPr="00E11D54" w:rsidRDefault="001614B9" w:rsidP="001614B9">
            <w:pPr>
              <w:rPr>
                <w:rFonts w:eastAsia="Times New Roman" w:cs="Arial"/>
                <w:color w:val="000000"/>
                <w:sz w:val="18"/>
                <w:szCs w:val="18"/>
                <w:lang w:eastAsia="sk-SK"/>
                <w:rPrChange w:id="90" w:author="Autor">
                  <w:rPr>
                    <w:rFonts w:eastAsia="Times New Roman" w:cs="Arial"/>
                    <w:color w:val="000000"/>
                    <w:sz w:val="18"/>
                    <w:szCs w:val="18"/>
                    <w:lang w:eastAsia="sk-SK"/>
                  </w:rPr>
                </w:rPrChange>
              </w:rPr>
            </w:pPr>
            <w:del w:id="91" w:author="Autor">
              <w:r w:rsidRPr="00E11D54" w:rsidDel="00E11D54">
                <w:rPr>
                  <w:rFonts w:cs="Calibri"/>
                  <w:sz w:val="18"/>
                  <w:szCs w:val="18"/>
                  <w:rPrChange w:id="92" w:author="Autor">
                    <w:rPr>
                      <w:rFonts w:cs="Calibri"/>
                      <w:sz w:val="18"/>
                      <w:szCs w:val="18"/>
                    </w:rPr>
                  </w:rPrChange>
                </w:rPr>
                <w:delText xml:space="preserve"> ako 25 000 Eur</w:delText>
              </w:r>
            </w:del>
          </w:p>
        </w:tc>
      </w:tr>
      <w:bookmarkEnd w:id="1"/>
      <w:tr w:rsidR="001614B9" w:rsidRPr="00334C9E" w14:paraId="7EA00057" w14:textId="77777777" w:rsidTr="00F42264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44021E" w14:textId="3AF0E332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</w:rPr>
            </w:pPr>
            <w:r w:rsidRPr="00DD59AF">
              <w:rPr>
                <w:rFonts w:cs="Arial"/>
                <w:color w:val="000000" w:themeColor="text1"/>
                <w:sz w:val="18"/>
                <w:szCs w:val="18"/>
              </w:rPr>
              <w:t>1.6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E94A54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Projekt má</w:t>
            </w:r>
          </w:p>
          <w:p w14:paraId="1FD566F6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dostatočnú pridanú</w:t>
            </w:r>
          </w:p>
          <w:p w14:paraId="58DBBB2A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hodnotu pre</w:t>
            </w:r>
          </w:p>
          <w:p w14:paraId="0C12033B" w14:textId="00A82542" w:rsidR="001614B9" w:rsidRPr="00334C9E" w:rsidRDefault="001614B9" w:rsidP="001614B9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cs="Calibri"/>
                <w:sz w:val="18"/>
                <w:szCs w:val="18"/>
              </w:rPr>
              <w:t>územie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460F00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Projekt má dostatočnú úroveň z hľadiska</w:t>
            </w:r>
          </w:p>
          <w:p w14:paraId="3BBA2115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zabezpečenia komplexnosti služieb v území alebo</w:t>
            </w:r>
          </w:p>
          <w:p w14:paraId="2A12A91B" w14:textId="6E93F14D" w:rsidR="001614B9" w:rsidRPr="00334C9E" w:rsidRDefault="001614B9" w:rsidP="001614B9">
            <w:pPr>
              <w:rPr>
                <w:rFonts w:eastAsia="Times New Roman" w:cs="Arial"/>
                <w:color w:val="000000" w:themeColor="text1"/>
                <w:lang w:bidi="en-US"/>
              </w:rPr>
            </w:pPr>
            <w:r>
              <w:rPr>
                <w:rFonts w:cs="Calibri"/>
                <w:sz w:val="18"/>
                <w:szCs w:val="18"/>
              </w:rPr>
              <w:t>z 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EE2CE7" w14:textId="67CF1B9A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</w:rPr>
            </w:pPr>
            <w:r w:rsidRPr="00223FBA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Vylučujúce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AD351F">
              <w:rPr>
                <w:rFonts w:cs="Arial"/>
                <w:sz w:val="18"/>
                <w:szCs w:val="18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D6751" w14:textId="634D3051" w:rsidR="001614B9" w:rsidRPr="00223FBA" w:rsidRDefault="001614B9" w:rsidP="001614B9">
            <w:pPr>
              <w:widowControl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 w:rsidRPr="00223FBA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18B6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Projekt má dostatočnú úroveň z hľadiska zabezpečenia</w:t>
            </w:r>
          </w:p>
          <w:p w14:paraId="4AB7E8D1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komplexnosti služieb v území alebo z hľadiska jeho</w:t>
            </w:r>
          </w:p>
          <w:p w14:paraId="0C6B6695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využiteľnosti, projekt nie je čiastkový a je možné</w:t>
            </w:r>
          </w:p>
          <w:p w14:paraId="0F4B0EA4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pomenovať jeho reálny dopad na územie a ciele</w:t>
            </w:r>
          </w:p>
          <w:p w14:paraId="52B1809E" w14:textId="4D7D5902" w:rsidR="001614B9" w:rsidRPr="00223FBA" w:rsidRDefault="001614B9" w:rsidP="001614B9">
            <w:pPr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</w:rPr>
              <w:t>stratégie.</w:t>
            </w:r>
          </w:p>
        </w:tc>
      </w:tr>
      <w:tr w:rsidR="001614B9" w:rsidRPr="00334C9E" w14:paraId="199B362B" w14:textId="77777777" w:rsidTr="00F42264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F246" w14:textId="77777777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218CE" w14:textId="77777777" w:rsidR="001614B9" w:rsidRPr="00334C9E" w:rsidRDefault="001614B9" w:rsidP="001614B9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E8B92" w14:textId="77777777" w:rsidR="001614B9" w:rsidRPr="00334C9E" w:rsidRDefault="001614B9" w:rsidP="001614B9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6017" w14:textId="77777777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C3C88" w14:textId="6191855B" w:rsidR="001614B9" w:rsidRPr="00223FBA" w:rsidRDefault="001614B9" w:rsidP="001614B9">
            <w:pPr>
              <w:widowControl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81199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Projekt nemá dostatočnú úroveň z hľadiska</w:t>
            </w:r>
          </w:p>
          <w:p w14:paraId="5BF7F159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zabezpečenia komplexnosti služieb v území alebo</w:t>
            </w:r>
          </w:p>
          <w:p w14:paraId="51F2CA35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z hľadiska jeho využiteľnosti, projekt má skôr čiastkový</w:t>
            </w:r>
          </w:p>
          <w:p w14:paraId="6A443C27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charakter a nie je možné pomenovať jeho reálny dopad</w:t>
            </w:r>
          </w:p>
          <w:p w14:paraId="56C48965" w14:textId="77777777" w:rsidR="001614B9" w:rsidRDefault="001614B9" w:rsidP="001614B9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na územie a ciele stratégie.</w:t>
            </w:r>
          </w:p>
          <w:p w14:paraId="170AEFB8" w14:textId="77777777" w:rsidR="001614B9" w:rsidRPr="00223FBA" w:rsidRDefault="001614B9" w:rsidP="001614B9">
            <w:pPr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</w:p>
        </w:tc>
      </w:tr>
      <w:tr w:rsidR="001614B9" w:rsidRPr="00334C9E" w14:paraId="233185EC" w14:textId="77777777" w:rsidTr="00103882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97EEA6" w14:textId="0B12D294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</w:rPr>
            </w:pPr>
            <w:r w:rsidRPr="00001B9F">
              <w:rPr>
                <w:rFonts w:cs="Arial"/>
                <w:color w:val="000000" w:themeColor="text1"/>
                <w:sz w:val="18"/>
                <w:szCs w:val="18"/>
              </w:rPr>
              <w:lastRenderedPageBreak/>
              <w:t>1.7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252578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Prínos realizácie</w:t>
            </w:r>
          </w:p>
          <w:p w14:paraId="681B6527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projektu na územie</w:t>
            </w:r>
          </w:p>
          <w:p w14:paraId="68AB0DF9" w14:textId="7E046D0B" w:rsidR="001614B9" w:rsidRPr="00334C9E" w:rsidRDefault="001614B9" w:rsidP="001614B9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cs="Calibri"/>
                <w:sz w:val="18"/>
                <w:szCs w:val="18"/>
              </w:rPr>
              <w:t>MAS.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D84413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Posudzuje sa na základe informácií uvedených</w:t>
            </w:r>
          </w:p>
          <w:p w14:paraId="25B830CC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žiadateľov o pozitívnych vplyvoch výstupov</w:t>
            </w:r>
          </w:p>
          <w:p w14:paraId="05440817" w14:textId="2634B5D0" w:rsidR="001614B9" w:rsidRPr="00334C9E" w:rsidRDefault="001614B9" w:rsidP="001614B9">
            <w:pPr>
              <w:rPr>
                <w:rFonts w:eastAsia="Times New Roman" w:cs="Arial"/>
                <w:color w:val="000000" w:themeColor="text1"/>
                <w:lang w:bidi="en-US"/>
              </w:rPr>
            </w:pPr>
            <w:r>
              <w:rPr>
                <w:rFonts w:cs="Calibri"/>
                <w:sz w:val="18"/>
                <w:szCs w:val="18"/>
              </w:rPr>
              <w:t>realizovaného projektu na širšie územie MAS.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F70CC9" w14:textId="4F2FACC7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</w:rPr>
            </w:pPr>
            <w:r w:rsidRPr="00973915">
              <w:rPr>
                <w:rFonts w:cs="Arial"/>
                <w:color w:val="000000" w:themeColor="text1"/>
                <w:sz w:val="18"/>
                <w:szCs w:val="18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237DD" w14:textId="73041B51" w:rsidR="001614B9" w:rsidRPr="00223FBA" w:rsidRDefault="001614B9" w:rsidP="001614B9">
            <w:pPr>
              <w:widowControl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="Arial"/>
                <w:color w:val="000000"/>
                <w:sz w:val="19"/>
                <w:szCs w:val="19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5DFA5" w14:textId="7F98E822" w:rsidR="001614B9" w:rsidRPr="00223FBA" w:rsidRDefault="001614B9" w:rsidP="001614B9">
            <w:pPr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</w:rPr>
              <w:t>Projekt má prínos pre jednu obec na území MAS.</w:t>
            </w:r>
          </w:p>
        </w:tc>
      </w:tr>
      <w:tr w:rsidR="001614B9" w:rsidRPr="00334C9E" w14:paraId="7DC5280E" w14:textId="77777777" w:rsidTr="00103882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B856D" w14:textId="77777777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6A8682" w14:textId="77777777" w:rsidR="001614B9" w:rsidRPr="00334C9E" w:rsidRDefault="001614B9" w:rsidP="001614B9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B6EFE3" w14:textId="77777777" w:rsidR="001614B9" w:rsidRPr="00334C9E" w:rsidRDefault="001614B9" w:rsidP="001614B9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1D95F4" w14:textId="77777777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E9E35" w14:textId="26E25E72" w:rsidR="001614B9" w:rsidRPr="00223FBA" w:rsidRDefault="001614B9" w:rsidP="001614B9">
            <w:pPr>
              <w:widowControl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="Arial"/>
                <w:color w:val="000000"/>
                <w:sz w:val="19"/>
                <w:szCs w:val="19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85F19" w14:textId="554E03B8" w:rsidR="001614B9" w:rsidRPr="00223FBA" w:rsidRDefault="001614B9" w:rsidP="001614B9">
            <w:pPr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</w:rPr>
              <w:t>Projekt má prínos pre dve až 3 obce na území MAS.</w:t>
            </w:r>
          </w:p>
        </w:tc>
      </w:tr>
      <w:tr w:rsidR="001614B9" w:rsidRPr="00334C9E" w14:paraId="750247AB" w14:textId="77777777" w:rsidTr="00103882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278E" w14:textId="77777777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550EC" w14:textId="77777777" w:rsidR="001614B9" w:rsidRPr="00334C9E" w:rsidRDefault="001614B9" w:rsidP="001614B9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E3B96" w14:textId="77777777" w:rsidR="001614B9" w:rsidRPr="00334C9E" w:rsidRDefault="001614B9" w:rsidP="001614B9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0B8C5" w14:textId="77777777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17CA" w14:textId="3586FA30" w:rsidR="001614B9" w:rsidRPr="00223FBA" w:rsidRDefault="001614B9" w:rsidP="001614B9">
            <w:pPr>
              <w:widowControl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="Arial"/>
                <w:color w:val="000000"/>
                <w:sz w:val="19"/>
                <w:szCs w:val="19"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5908" w14:textId="6D9C2260" w:rsidR="001614B9" w:rsidRPr="00223FBA" w:rsidRDefault="001614B9" w:rsidP="001614B9">
            <w:pPr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</w:rPr>
              <w:t>Projekt má prínos pre štyri a viac obcí na území MAS.</w:t>
            </w:r>
          </w:p>
        </w:tc>
      </w:tr>
      <w:tr w:rsidR="001614B9" w:rsidRPr="00334C9E" w14:paraId="7954DE41" w14:textId="77777777" w:rsidTr="0006050A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E05C24" w14:textId="66B92158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1.8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411A83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Projektom dosiahne</w:t>
            </w:r>
          </w:p>
          <w:p w14:paraId="47A302DC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žiadateľ nový</w:t>
            </w:r>
          </w:p>
          <w:p w14:paraId="6E3BBCE6" w14:textId="53B181A5" w:rsidR="001614B9" w:rsidRPr="00334C9E" w:rsidRDefault="001614B9" w:rsidP="001614B9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cs="Calibri"/>
                <w:sz w:val="18"/>
                <w:szCs w:val="18"/>
              </w:rPr>
              <w:t>výrobok pre firmu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C77AF8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Posudzuje sa na základe uznanej hodnoty merateľného</w:t>
            </w:r>
          </w:p>
          <w:p w14:paraId="0EC568BE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ukazovateľa A101 Počet produktov, ktoré sú pre firmu</w:t>
            </w:r>
          </w:p>
          <w:p w14:paraId="46500309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nové.</w:t>
            </w:r>
          </w:p>
          <w:p w14:paraId="06914B16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V prípade, ak hodnotiteľ dospeje k záveru, že</w:t>
            </w:r>
          </w:p>
          <w:p w14:paraId="0EFA442A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plánovaná hodnota nie je reálna túto hodnotu zníži.</w:t>
            </w:r>
          </w:p>
          <w:p w14:paraId="3215C970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V prípade zníženia na nulu, </w:t>
            </w:r>
            <w:proofErr w:type="spellStart"/>
            <w:r>
              <w:rPr>
                <w:rFonts w:cs="Calibri"/>
                <w:sz w:val="18"/>
                <w:szCs w:val="18"/>
              </w:rPr>
              <w:t>t.j</w:t>
            </w:r>
            <w:proofErr w:type="spellEnd"/>
            <w:r>
              <w:rPr>
                <w:rFonts w:cs="Calibri"/>
                <w:sz w:val="18"/>
                <w:szCs w:val="18"/>
              </w:rPr>
              <w:t>. žiadny z výrobkov nie</w:t>
            </w:r>
          </w:p>
          <w:p w14:paraId="08DDA0C9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je nový pre firmu, zníži plánovanú hodnotu</w:t>
            </w:r>
          </w:p>
          <w:p w14:paraId="396E035B" w14:textId="77777777" w:rsidR="001614B9" w:rsidRDefault="001614B9" w:rsidP="001614B9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>
              <w:rPr>
                <w:rFonts w:cs="Calibri"/>
                <w:sz w:val="18"/>
                <w:szCs w:val="18"/>
              </w:rPr>
              <w:t>merateľného ukazovateľa na úroveň nula.</w:t>
            </w:r>
          </w:p>
          <w:p w14:paraId="04CAAC02" w14:textId="77777777" w:rsidR="001614B9" w:rsidRPr="00334C9E" w:rsidRDefault="001614B9" w:rsidP="001614B9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35844B" w14:textId="4C8386B6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</w:rPr>
            </w:pPr>
            <w:r w:rsidRPr="00973915">
              <w:rPr>
                <w:rFonts w:cs="Arial"/>
                <w:color w:val="000000" w:themeColor="text1"/>
                <w:sz w:val="18"/>
                <w:szCs w:val="18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1A99" w14:textId="6B144475" w:rsidR="001614B9" w:rsidRPr="00223FBA" w:rsidRDefault="001614B9" w:rsidP="001614B9">
            <w:pPr>
              <w:widowControl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="Arial"/>
                <w:color w:val="000000"/>
                <w:sz w:val="19"/>
                <w:szCs w:val="19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220C" w14:textId="03932D6D" w:rsidR="001614B9" w:rsidRPr="00223FBA" w:rsidRDefault="001614B9" w:rsidP="001614B9">
            <w:pPr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</w:rPr>
              <w:t>Žiadateľ nepredstaví nový výrobok pre firmu.</w:t>
            </w:r>
          </w:p>
        </w:tc>
      </w:tr>
      <w:tr w:rsidR="001614B9" w:rsidRPr="00334C9E" w14:paraId="183312D2" w14:textId="77777777" w:rsidTr="0006050A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2968" w14:textId="77777777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75CEF" w14:textId="77777777" w:rsidR="001614B9" w:rsidRPr="00334C9E" w:rsidRDefault="001614B9" w:rsidP="001614B9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3B14" w14:textId="77777777" w:rsidR="001614B9" w:rsidRPr="00334C9E" w:rsidRDefault="001614B9" w:rsidP="001614B9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4A94" w14:textId="77777777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1E137" w14:textId="213A510A" w:rsidR="001614B9" w:rsidRPr="00223FBA" w:rsidRDefault="001614B9" w:rsidP="001614B9">
            <w:pPr>
              <w:widowControl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="Arial"/>
                <w:color w:val="000000"/>
                <w:sz w:val="19"/>
                <w:szCs w:val="19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BF77" w14:textId="5543AECB" w:rsidR="001614B9" w:rsidRPr="00223FBA" w:rsidRDefault="001614B9" w:rsidP="001614B9">
            <w:pPr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</w:rPr>
              <w:t>Žiadateľ predstaví nový výrobok pre firmu.</w:t>
            </w:r>
          </w:p>
        </w:tc>
      </w:tr>
      <w:tr w:rsidR="001614B9" w:rsidRPr="00334C9E" w14:paraId="38E7FB55" w14:textId="77777777" w:rsidTr="00894942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7CAE3" w14:textId="656E5F2D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1.9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2F610D" w14:textId="56463DBA" w:rsidR="001614B9" w:rsidRPr="00334C9E" w:rsidRDefault="001614B9" w:rsidP="001614B9">
            <w:pPr>
              <w:rPr>
                <w:rFonts w:eastAsia="Helvetica" w:cs="Arial"/>
                <w:color w:val="000000" w:themeColor="text1"/>
              </w:rPr>
            </w:pPr>
            <w:r w:rsidRPr="008155FF">
              <w:rPr>
                <w:rFonts w:asciiTheme="minorHAnsi" w:eastAsia="Times New Roman" w:hAnsiTheme="minorHAnsi" w:cs="Arial"/>
                <w:sz w:val="18"/>
                <w:szCs w:val="18"/>
                <w:lang w:eastAsia="sk-SK"/>
              </w:rPr>
              <w:t>Projektom dosiahne žiadateľ nový výrobok na trh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BAF67D" w14:textId="77777777" w:rsidR="001614B9" w:rsidRPr="008155FF" w:rsidRDefault="001614B9" w:rsidP="001614B9">
            <w:pPr>
              <w:rPr>
                <w:rFonts w:asciiTheme="minorHAnsi" w:eastAsia="Times New Roman" w:hAnsiTheme="minorHAnsi" w:cs="Arial"/>
                <w:sz w:val="18"/>
                <w:szCs w:val="18"/>
                <w:lang w:eastAsia="sk-SK"/>
              </w:rPr>
            </w:pPr>
            <w:r w:rsidRPr="008155FF">
              <w:rPr>
                <w:rFonts w:asciiTheme="minorHAnsi" w:eastAsia="Times New Roman" w:hAnsiTheme="minorHAnsi" w:cs="Arial"/>
                <w:sz w:val="18"/>
                <w:szCs w:val="18"/>
                <w:lang w:eastAsia="sk-SK"/>
              </w:rPr>
              <w:t>Posudzuje sa na základe uznanej hodnoty merateľného ukazovateľa A102 Počet produktov, ktoré sú pre trh nové.</w:t>
            </w:r>
          </w:p>
          <w:p w14:paraId="228F0529" w14:textId="77777777" w:rsidR="001614B9" w:rsidRPr="008155FF" w:rsidRDefault="001614B9" w:rsidP="001614B9">
            <w:pPr>
              <w:rPr>
                <w:rFonts w:asciiTheme="minorHAnsi" w:eastAsia="Times New Roman" w:hAnsiTheme="minorHAnsi" w:cs="Arial"/>
                <w:sz w:val="18"/>
                <w:szCs w:val="18"/>
                <w:lang w:eastAsia="sk-SK"/>
              </w:rPr>
            </w:pPr>
          </w:p>
          <w:p w14:paraId="63C5B103" w14:textId="77777777" w:rsidR="001614B9" w:rsidRPr="008155FF" w:rsidRDefault="001614B9" w:rsidP="001614B9">
            <w:pPr>
              <w:rPr>
                <w:rFonts w:asciiTheme="minorHAnsi" w:eastAsia="Times New Roman" w:hAnsiTheme="minorHAnsi" w:cs="Arial"/>
                <w:sz w:val="18"/>
                <w:szCs w:val="18"/>
                <w:lang w:eastAsia="sk-SK"/>
              </w:rPr>
            </w:pPr>
            <w:r w:rsidRPr="008155FF">
              <w:rPr>
                <w:rFonts w:asciiTheme="minorHAnsi" w:eastAsia="Times New Roman" w:hAnsiTheme="minorHAnsi" w:cs="Arial"/>
                <w:sz w:val="18"/>
                <w:szCs w:val="18"/>
                <w:lang w:eastAsia="sk-SK"/>
              </w:rPr>
              <w:t>V prípade, ak hodnotiteľ dospeje k záveru, že plánovaná hodnota nie je reálna túto hodnotu zníži.</w:t>
            </w:r>
          </w:p>
          <w:p w14:paraId="3224A5FE" w14:textId="77777777" w:rsidR="001614B9" w:rsidRPr="008155FF" w:rsidRDefault="001614B9" w:rsidP="001614B9">
            <w:pPr>
              <w:rPr>
                <w:rFonts w:asciiTheme="minorHAnsi" w:eastAsia="Times New Roman" w:hAnsiTheme="minorHAnsi" w:cs="Arial"/>
                <w:sz w:val="18"/>
                <w:szCs w:val="18"/>
                <w:lang w:eastAsia="sk-SK"/>
              </w:rPr>
            </w:pPr>
          </w:p>
          <w:p w14:paraId="27AAE97F" w14:textId="4300DC50" w:rsidR="001614B9" w:rsidRPr="00334C9E" w:rsidRDefault="001614B9" w:rsidP="001614B9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8155FF">
              <w:rPr>
                <w:rFonts w:asciiTheme="minorHAnsi" w:eastAsia="Times New Roman" w:hAnsiTheme="minorHAnsi" w:cs="Arial"/>
                <w:sz w:val="18"/>
                <w:szCs w:val="18"/>
                <w:lang w:eastAsia="sk-SK"/>
              </w:rPr>
              <w:t xml:space="preserve">V prípade zníženia na nulu, </w:t>
            </w:r>
            <w:proofErr w:type="spellStart"/>
            <w:r w:rsidRPr="008155FF">
              <w:rPr>
                <w:rFonts w:asciiTheme="minorHAnsi" w:eastAsia="Times New Roman" w:hAnsiTheme="minorHAnsi" w:cs="Arial"/>
                <w:sz w:val="18"/>
                <w:szCs w:val="18"/>
                <w:lang w:eastAsia="sk-SK"/>
              </w:rPr>
              <w:t>t.j</w:t>
            </w:r>
            <w:proofErr w:type="spellEnd"/>
            <w:r w:rsidRPr="008155FF">
              <w:rPr>
                <w:rFonts w:asciiTheme="minorHAnsi" w:eastAsia="Times New Roman" w:hAnsiTheme="minorHAnsi" w:cs="Arial"/>
                <w:sz w:val="18"/>
                <w:szCs w:val="18"/>
                <w:lang w:eastAsia="sk-SK"/>
              </w:rPr>
              <w:t>. žiadny z výrobkov nie je nový pre trh, zníži plánovanú hodnotu merateľného ukazovateľa na úroveň nula.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CC6256" w14:textId="1310B724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</w:rPr>
            </w:pPr>
            <w:r w:rsidRPr="00973915">
              <w:rPr>
                <w:rFonts w:cs="Arial"/>
                <w:color w:val="000000" w:themeColor="text1"/>
                <w:sz w:val="18"/>
                <w:szCs w:val="18"/>
              </w:rPr>
              <w:t>Bodové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55BB" w14:textId="791FD9ED" w:rsidR="001614B9" w:rsidRPr="00223FBA" w:rsidRDefault="001614B9" w:rsidP="001614B9">
            <w:pPr>
              <w:widowControl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="Arial"/>
                <w:color w:val="000000"/>
                <w:sz w:val="19"/>
                <w:szCs w:val="19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D4A1" w14:textId="55F859D3" w:rsidR="001614B9" w:rsidRPr="00223FBA" w:rsidRDefault="001614B9" w:rsidP="001614B9">
            <w:pPr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 w:rsidRPr="008155FF">
              <w:rPr>
                <w:rFonts w:asciiTheme="minorHAnsi" w:eastAsia="Times New Roman" w:hAnsiTheme="minorHAnsi" w:cs="Arial"/>
                <w:sz w:val="18"/>
                <w:szCs w:val="18"/>
                <w:lang w:eastAsia="sk-SK"/>
              </w:rPr>
              <w:t>Žiadateľ nepredstaví nový výrobok pre trh</w:t>
            </w:r>
          </w:p>
        </w:tc>
      </w:tr>
      <w:tr w:rsidR="001614B9" w:rsidRPr="00334C9E" w14:paraId="7A9EEC6A" w14:textId="77777777" w:rsidTr="00894942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E61B" w14:textId="77777777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993CB" w14:textId="77777777" w:rsidR="001614B9" w:rsidRPr="00334C9E" w:rsidRDefault="001614B9" w:rsidP="001614B9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A17F" w14:textId="77777777" w:rsidR="001614B9" w:rsidRPr="00334C9E" w:rsidRDefault="001614B9" w:rsidP="001614B9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5B4D" w14:textId="77777777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A94D5" w14:textId="41F32CEB" w:rsidR="001614B9" w:rsidRPr="00223FBA" w:rsidRDefault="001614B9" w:rsidP="001614B9">
            <w:pPr>
              <w:widowControl w:val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="Arial"/>
                <w:color w:val="000000"/>
                <w:sz w:val="19"/>
                <w:szCs w:val="19"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6C97" w14:textId="290EFD2D" w:rsidR="001614B9" w:rsidRPr="00223FBA" w:rsidRDefault="001614B9" w:rsidP="001614B9">
            <w:pPr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 w:rsidRPr="008155FF">
              <w:rPr>
                <w:rFonts w:asciiTheme="minorHAnsi" w:eastAsia="Times New Roman" w:hAnsiTheme="minorHAnsi" w:cs="Arial"/>
                <w:sz w:val="18"/>
                <w:szCs w:val="18"/>
                <w:lang w:eastAsia="sk-SK"/>
              </w:rPr>
              <w:t>Žiadateľ predstaví nový výrobok pre trh</w:t>
            </w:r>
          </w:p>
        </w:tc>
      </w:tr>
      <w:tr w:rsidR="001614B9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1614B9" w:rsidRPr="00334C9E" w:rsidRDefault="001614B9" w:rsidP="001614B9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1614B9" w:rsidRPr="00334C9E" w:rsidRDefault="001614B9" w:rsidP="001614B9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1614B9" w:rsidRPr="00334C9E" w14:paraId="7A8CB3AD" w14:textId="77777777" w:rsidTr="00DE148F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6679449D" w:rsidR="001614B9" w:rsidRPr="00334C9E" w:rsidRDefault="001614B9" w:rsidP="001614B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  <w:sz w:val="18"/>
                <w:szCs w:val="18"/>
              </w:rPr>
              <w:t>2.1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554A3877" w:rsidR="001614B9" w:rsidRPr="00334C9E" w:rsidRDefault="001614B9" w:rsidP="001614B9">
            <w:pPr>
              <w:rPr>
                <w:rFonts w:asciiTheme="minorHAnsi" w:hAnsiTheme="minorHAnsi" w:cs="Arial"/>
                <w:color w:val="000000" w:themeColor="text1"/>
              </w:rPr>
            </w:pPr>
            <w:r w:rsidRPr="00D63890">
              <w:rPr>
                <w:rFonts w:cs="Arial"/>
                <w:color w:val="000000" w:themeColor="text1"/>
                <w:sz w:val="18"/>
                <w:szCs w:val="18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099F" w14:textId="77777777" w:rsidR="001614B9" w:rsidRPr="00223FBA" w:rsidRDefault="001614B9" w:rsidP="001614B9">
            <w:pPr>
              <w:jc w:val="both"/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 w:rsidRPr="00223FBA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Posudzuje sa:</w:t>
            </w:r>
          </w:p>
          <w:p w14:paraId="0E2ECAD1" w14:textId="77777777" w:rsidR="001614B9" w:rsidRPr="00223FBA" w:rsidRDefault="001614B9" w:rsidP="001614B9">
            <w:pPr>
              <w:jc w:val="both"/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</w:p>
          <w:p w14:paraId="3427744A" w14:textId="77777777" w:rsidR="001614B9" w:rsidRPr="00D63890" w:rsidRDefault="001614B9" w:rsidP="001614B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sk-SK" w:eastAsia="sk-SK"/>
              </w:rPr>
            </w:pPr>
            <w:r w:rsidRPr="00D6389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sk-SK" w:eastAsia="sk-SK"/>
              </w:rPr>
              <w:t>či aktivity nadväzujú na východiskovú situáciu,</w:t>
            </w:r>
          </w:p>
          <w:p w14:paraId="68A515D8" w14:textId="77777777" w:rsidR="001614B9" w:rsidRPr="00946A8F" w:rsidRDefault="001614B9" w:rsidP="001614B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D6389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sk-SK" w:eastAsia="sk-SK"/>
              </w:rPr>
              <w:t xml:space="preserve">či sú dostatočne zrozumiteľné a je zrejmé, čo chce žiadateľ dosiahnuť, </w:t>
            </w:r>
          </w:p>
          <w:p w14:paraId="7A280F3C" w14:textId="2043ECF1" w:rsidR="001614B9" w:rsidRPr="00334C9E" w:rsidRDefault="001614B9" w:rsidP="001614B9">
            <w:pPr>
              <w:rPr>
                <w:rFonts w:asciiTheme="minorHAnsi" w:hAnsiTheme="minorHAnsi" w:cs="Arial"/>
                <w:color w:val="000000" w:themeColor="text1"/>
              </w:rPr>
            </w:pPr>
            <w:r w:rsidRPr="00D6389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68E59B7C" w:rsidR="001614B9" w:rsidRPr="00334C9E" w:rsidRDefault="001614B9" w:rsidP="001614B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223FBA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Vylučujúce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AD351F">
              <w:rPr>
                <w:rFonts w:cs="Arial"/>
                <w:sz w:val="18"/>
                <w:szCs w:val="18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45F9A3B4" w:rsidR="001614B9" w:rsidRPr="00334C9E" w:rsidRDefault="001614B9" w:rsidP="001614B9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á</w:t>
            </w:r>
            <w:r w:rsidRPr="00223FBA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9FE3E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Všetky hlavné aktivity projektu sú odôvodnené z</w:t>
            </w:r>
          </w:p>
          <w:p w14:paraId="3B6B5FCC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pohľadu východiskovej situácie, sú zrozumiteľne</w:t>
            </w:r>
          </w:p>
          <w:p w14:paraId="2146F5B2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definované a ich realizáciou sa dosiahnu plánované</w:t>
            </w:r>
          </w:p>
          <w:p w14:paraId="28C722BF" w14:textId="3A4C664F" w:rsidR="001614B9" w:rsidRPr="00334C9E" w:rsidRDefault="001614B9" w:rsidP="001614B9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cs="Calibri"/>
                <w:sz w:val="18"/>
                <w:szCs w:val="18"/>
              </w:rPr>
              <w:t>ciele projektu.</w:t>
            </w:r>
          </w:p>
        </w:tc>
      </w:tr>
      <w:tr w:rsidR="001614B9" w:rsidRPr="00334C9E" w14:paraId="0FCF77B2" w14:textId="77777777" w:rsidTr="00955D21">
        <w:trPr>
          <w:trHeight w:val="2532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1614B9" w:rsidRPr="00334C9E" w:rsidRDefault="001614B9" w:rsidP="001614B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1614B9" w:rsidRPr="00334C9E" w:rsidRDefault="001614B9" w:rsidP="001614B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1614B9" w:rsidRPr="00334C9E" w:rsidRDefault="001614B9" w:rsidP="001614B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1614B9" w:rsidRPr="00334C9E" w:rsidRDefault="001614B9" w:rsidP="001614B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63269119" w:rsidR="001614B9" w:rsidRPr="00334C9E" w:rsidRDefault="001614B9" w:rsidP="001614B9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811CC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Minimálne jedna z hlavných aktivít projektu nie je</w:t>
            </w:r>
          </w:p>
          <w:p w14:paraId="5A7FB439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odôvodnená z pohľadu východiskovej situácie a potrieb</w:t>
            </w:r>
          </w:p>
          <w:p w14:paraId="7031C4DF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žiadateľa, nenapĺňa merateľný ukazovateľ opatrenia, resp. projekt neobsahuje aktivity, ktoré sú nevyhnutné</w:t>
            </w:r>
          </w:p>
          <w:p w14:paraId="405A9ADE" w14:textId="77777777" w:rsidR="001614B9" w:rsidRDefault="001614B9" w:rsidP="001614B9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pre jeho realizáciu. Zistené nedostatky sú závažného</w:t>
            </w:r>
          </w:p>
          <w:p w14:paraId="60469BAF" w14:textId="6EF41A3A" w:rsidR="001614B9" w:rsidRPr="00334C9E" w:rsidRDefault="001614B9" w:rsidP="001614B9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cs="Calibri"/>
                <w:sz w:val="18"/>
                <w:szCs w:val="18"/>
              </w:rPr>
              <w:t>charakteru</w:t>
            </w:r>
            <w:r>
              <w:rPr>
                <w:rFonts w:cs="Calibri"/>
                <w:sz w:val="19"/>
                <w:szCs w:val="19"/>
              </w:rPr>
              <w:t>.</w:t>
            </w:r>
          </w:p>
        </w:tc>
      </w:tr>
      <w:tr w:rsidR="001614B9" w:rsidRPr="00334C9E" w14:paraId="4E2CB04A" w14:textId="77777777" w:rsidTr="002F08A3">
        <w:trPr>
          <w:trHeight w:val="9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DAEBC1" w14:textId="50D5E3B3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lastRenderedPageBreak/>
              <w:t>2.2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9307CF" w14:textId="388D37B9" w:rsidR="001614B9" w:rsidRPr="00334C9E" w:rsidRDefault="001614B9" w:rsidP="001614B9">
            <w:pPr>
              <w:rPr>
                <w:rFonts w:cs="Arial"/>
                <w:color w:val="000000" w:themeColor="text1"/>
              </w:rPr>
            </w:pPr>
            <w:r w:rsidRPr="00D63890">
              <w:rPr>
                <w:rFonts w:cs="Arial"/>
                <w:color w:val="000000" w:themeColor="text1"/>
                <w:sz w:val="18"/>
                <w:szCs w:val="18"/>
              </w:rPr>
              <w:t>Projekt zohľadňuje miestne špecifiká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9F8B0D" w14:textId="77777777" w:rsidR="001614B9" w:rsidRPr="00223FBA" w:rsidRDefault="001614B9" w:rsidP="001614B9">
            <w:pPr>
              <w:jc w:val="both"/>
              <w:rPr>
                <w:rFonts w:eastAsia="Times New Roman" w:cs="Arial"/>
                <w:sz w:val="18"/>
                <w:szCs w:val="18"/>
                <w:lang w:eastAsia="sk-SK"/>
              </w:rPr>
            </w:pPr>
            <w:r w:rsidRPr="00223FBA">
              <w:rPr>
                <w:rFonts w:eastAsia="Times New Roman" w:cs="Arial"/>
                <w:sz w:val="18"/>
                <w:szCs w:val="18"/>
                <w:lang w:eastAsia="sk-SK"/>
              </w:rPr>
              <w:t>Posudzuje sa na základe žiadateľom poskytnutých informácií o realizácii projektu.</w:t>
            </w:r>
          </w:p>
          <w:p w14:paraId="2FA63935" w14:textId="77777777" w:rsidR="001614B9" w:rsidRPr="00223FBA" w:rsidRDefault="001614B9" w:rsidP="001614B9">
            <w:pPr>
              <w:jc w:val="both"/>
              <w:rPr>
                <w:rFonts w:eastAsia="Times New Roman" w:cs="Arial"/>
                <w:sz w:val="18"/>
                <w:szCs w:val="18"/>
                <w:lang w:eastAsia="sk-SK"/>
              </w:rPr>
            </w:pPr>
          </w:p>
          <w:p w14:paraId="16ED64AC" w14:textId="77777777" w:rsidR="001614B9" w:rsidRPr="00223FBA" w:rsidRDefault="001614B9" w:rsidP="001614B9">
            <w:pPr>
              <w:jc w:val="both"/>
              <w:rPr>
                <w:rFonts w:eastAsia="Times New Roman" w:cs="Arial"/>
                <w:sz w:val="18"/>
                <w:szCs w:val="18"/>
                <w:lang w:eastAsia="sk-SK"/>
              </w:rPr>
            </w:pPr>
            <w:r w:rsidRPr="00223FBA">
              <w:rPr>
                <w:rFonts w:eastAsia="Times New Roman" w:cs="Arial"/>
                <w:sz w:val="18"/>
                <w:szCs w:val="18"/>
                <w:lang w:eastAsia="sk-SK"/>
              </w:rPr>
              <w:t xml:space="preserve">Miestne špecifiká sú: </w:t>
            </w:r>
          </w:p>
          <w:p w14:paraId="2C3BD9BA" w14:textId="77777777" w:rsidR="001614B9" w:rsidRPr="00223FBA" w:rsidRDefault="001614B9" w:rsidP="001614B9">
            <w:pPr>
              <w:jc w:val="both"/>
              <w:rPr>
                <w:rFonts w:eastAsia="Times New Roman" w:cs="Arial"/>
                <w:sz w:val="18"/>
                <w:szCs w:val="18"/>
                <w:lang w:eastAsia="sk-SK"/>
              </w:rPr>
            </w:pPr>
            <w:r w:rsidRPr="00223FBA">
              <w:rPr>
                <w:rFonts w:eastAsia="Times New Roman" w:cs="Arial"/>
                <w:sz w:val="18"/>
                <w:szCs w:val="18"/>
                <w:lang w:eastAsia="sk-SK"/>
              </w:rPr>
              <w:t>•charakteristický ráz územia</w:t>
            </w:r>
          </w:p>
          <w:p w14:paraId="0F1C73BD" w14:textId="77777777" w:rsidR="001614B9" w:rsidRPr="00223FBA" w:rsidRDefault="001614B9" w:rsidP="001614B9">
            <w:pPr>
              <w:jc w:val="both"/>
              <w:rPr>
                <w:rFonts w:eastAsia="Times New Roman" w:cs="Arial"/>
                <w:sz w:val="18"/>
                <w:szCs w:val="18"/>
                <w:lang w:eastAsia="sk-SK"/>
              </w:rPr>
            </w:pPr>
            <w:r w:rsidRPr="00223FBA">
              <w:rPr>
                <w:rFonts w:eastAsia="Times New Roman" w:cs="Arial"/>
                <w:sz w:val="18"/>
                <w:szCs w:val="18"/>
                <w:lang w:eastAsia="sk-SK"/>
              </w:rPr>
              <w:t>• kultúrny a historický ráz územia</w:t>
            </w:r>
          </w:p>
          <w:p w14:paraId="5190D1DB" w14:textId="77777777" w:rsidR="001614B9" w:rsidRPr="00223FBA" w:rsidRDefault="001614B9" w:rsidP="001614B9">
            <w:pPr>
              <w:jc w:val="both"/>
              <w:rPr>
                <w:rFonts w:eastAsia="Times New Roman" w:cs="Arial"/>
                <w:sz w:val="18"/>
                <w:szCs w:val="18"/>
                <w:lang w:eastAsia="sk-SK"/>
              </w:rPr>
            </w:pPr>
            <w:r w:rsidRPr="00223FBA">
              <w:rPr>
                <w:rFonts w:eastAsia="Times New Roman" w:cs="Arial"/>
                <w:sz w:val="18"/>
                <w:szCs w:val="18"/>
                <w:lang w:eastAsia="sk-SK"/>
              </w:rPr>
              <w:t>• miestne zvyky, gastronómia</w:t>
            </w:r>
          </w:p>
          <w:p w14:paraId="3BCFA13D" w14:textId="77777777" w:rsidR="001614B9" w:rsidRDefault="001614B9" w:rsidP="001614B9">
            <w:pPr>
              <w:jc w:val="both"/>
              <w:rPr>
                <w:rFonts w:eastAsia="Times New Roman" w:cs="Arial"/>
                <w:sz w:val="18"/>
                <w:szCs w:val="18"/>
                <w:lang w:eastAsia="sk-SK"/>
              </w:rPr>
            </w:pPr>
            <w:r w:rsidRPr="00223FBA">
              <w:rPr>
                <w:rFonts w:eastAsia="Times New Roman" w:cs="Arial"/>
                <w:sz w:val="18"/>
                <w:szCs w:val="18"/>
                <w:lang w:eastAsia="sk-SK"/>
              </w:rPr>
              <w:t>• miestna architektúra a pod.</w:t>
            </w:r>
          </w:p>
          <w:p w14:paraId="27698378" w14:textId="77777777" w:rsidR="001614B9" w:rsidRDefault="001614B9" w:rsidP="001614B9">
            <w:pPr>
              <w:jc w:val="both"/>
              <w:rPr>
                <w:rFonts w:eastAsia="Times New Roman" w:cs="Arial"/>
                <w:sz w:val="18"/>
                <w:szCs w:val="18"/>
                <w:lang w:eastAsia="sk-SK"/>
              </w:rPr>
            </w:pPr>
          </w:p>
          <w:p w14:paraId="7E9F489E" w14:textId="77777777" w:rsidR="001614B9" w:rsidRPr="00334C9E" w:rsidRDefault="001614B9" w:rsidP="001614B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B1CCFC" w14:textId="15E55210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</w:rPr>
            </w:pPr>
            <w:r w:rsidRPr="00223FBA">
              <w:rPr>
                <w:rFonts w:eastAsia="Times New Roman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B57E" w14:textId="6A98716B" w:rsidR="001614B9" w:rsidRPr="00334C9E" w:rsidRDefault="001614B9" w:rsidP="001614B9">
            <w:pPr>
              <w:jc w:val="center"/>
              <w:rPr>
                <w:rFonts w:eastAsia="Helvetica" w:cs="Arial"/>
                <w:color w:val="000000" w:themeColor="text1"/>
              </w:rPr>
            </w:pPr>
            <w:r>
              <w:rPr>
                <w:rFonts w:eastAsia="Times New Roman" w:cs="Arial"/>
                <w:color w:val="000000"/>
                <w:sz w:val="19"/>
                <w:szCs w:val="19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C635C" w14:textId="75440F67" w:rsidR="001614B9" w:rsidRPr="00334C9E" w:rsidRDefault="001614B9" w:rsidP="001614B9">
            <w:pPr>
              <w:rPr>
                <w:rFonts w:eastAsia="Helvetica" w:cs="Arial"/>
                <w:color w:val="000000" w:themeColor="text1"/>
              </w:rPr>
            </w:pPr>
            <w:r w:rsidRPr="00223FBA">
              <w:rPr>
                <w:rFonts w:eastAsia="Times New Roman" w:cs="Arial"/>
                <w:sz w:val="18"/>
                <w:szCs w:val="18"/>
                <w:lang w:eastAsia="sk-SK"/>
              </w:rPr>
              <w:t>nie</w:t>
            </w:r>
          </w:p>
        </w:tc>
      </w:tr>
      <w:tr w:rsidR="001614B9" w:rsidRPr="00334C9E" w14:paraId="12C8D974" w14:textId="77777777" w:rsidTr="002F08A3">
        <w:trPr>
          <w:trHeight w:val="9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3E811" w14:textId="77777777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A9E35" w14:textId="77777777" w:rsidR="001614B9" w:rsidRPr="00334C9E" w:rsidRDefault="001614B9" w:rsidP="001614B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41C6A" w14:textId="77777777" w:rsidR="001614B9" w:rsidRPr="00334C9E" w:rsidRDefault="001614B9" w:rsidP="001614B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DB16" w14:textId="77777777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BA6E6" w14:textId="73C79AF8" w:rsidR="001614B9" w:rsidRPr="00334C9E" w:rsidRDefault="001614B9" w:rsidP="001614B9">
            <w:pPr>
              <w:jc w:val="center"/>
              <w:rPr>
                <w:rFonts w:eastAsia="Helvetica" w:cs="Arial"/>
                <w:color w:val="000000" w:themeColor="text1"/>
              </w:rPr>
            </w:pPr>
            <w:r>
              <w:rPr>
                <w:rFonts w:eastAsia="Times New Roman" w:cs="Arial"/>
                <w:sz w:val="18"/>
                <w:szCs w:val="18"/>
                <w:lang w:eastAsia="sk-SK"/>
              </w:rPr>
              <w:t>2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E791B" w14:textId="4B91049E" w:rsidR="001614B9" w:rsidRPr="00334C9E" w:rsidRDefault="001614B9" w:rsidP="001614B9">
            <w:pPr>
              <w:rPr>
                <w:rFonts w:eastAsia="Helvetica" w:cs="Arial"/>
                <w:color w:val="000000" w:themeColor="text1"/>
              </w:rPr>
            </w:pPr>
            <w:r w:rsidRPr="00223FBA">
              <w:rPr>
                <w:rFonts w:eastAsia="Times New Roman" w:cs="Arial"/>
                <w:sz w:val="18"/>
                <w:szCs w:val="18"/>
                <w:lang w:eastAsia="sk-SK"/>
              </w:rPr>
              <w:t>áno</w:t>
            </w:r>
          </w:p>
        </w:tc>
      </w:tr>
      <w:tr w:rsidR="001614B9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1614B9" w:rsidRPr="00334C9E" w:rsidRDefault="001614B9" w:rsidP="001614B9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1614B9" w:rsidRPr="00334C9E" w:rsidRDefault="001614B9" w:rsidP="001614B9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1614B9" w:rsidRPr="00334C9E" w14:paraId="236D78E4" w14:textId="77777777" w:rsidTr="00DE148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0A470C47" w:rsidR="001614B9" w:rsidRPr="00334C9E" w:rsidRDefault="001614B9" w:rsidP="001614B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  <w:sz w:val="18"/>
                <w:szCs w:val="18"/>
              </w:rPr>
              <w:t>3.1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3723EFDF" w:rsidR="001614B9" w:rsidRPr="00334C9E" w:rsidRDefault="001614B9" w:rsidP="001614B9">
            <w:pPr>
              <w:rPr>
                <w:rFonts w:asciiTheme="minorHAnsi" w:hAnsiTheme="minorHAnsi" w:cs="Arial"/>
                <w:color w:val="000000" w:themeColor="text1"/>
              </w:rPr>
            </w:pPr>
            <w:r w:rsidRPr="00D63890">
              <w:rPr>
                <w:rFonts w:cs="Arial"/>
                <w:color w:val="000000" w:themeColor="text1"/>
                <w:sz w:val="18"/>
                <w:szCs w:val="18"/>
              </w:rPr>
              <w:t>Posúdenie prevádzkovej a 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5754001F" w:rsidR="001614B9" w:rsidRPr="00334C9E" w:rsidRDefault="001614B9" w:rsidP="001614B9">
            <w:pPr>
              <w:rPr>
                <w:rFonts w:asciiTheme="minorHAnsi" w:hAnsiTheme="minorHAnsi" w:cs="Arial"/>
                <w:color w:val="000000" w:themeColor="text1"/>
              </w:rPr>
            </w:pPr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31A9C20E" w:rsidR="001614B9" w:rsidRPr="00334C9E" w:rsidRDefault="001614B9" w:rsidP="001614B9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04B52BB3" w:rsidR="001614B9" w:rsidRPr="00334C9E" w:rsidRDefault="001614B9" w:rsidP="001614B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355A23B5" w:rsidR="001614B9" w:rsidRPr="00334C9E" w:rsidRDefault="001614B9" w:rsidP="001614B9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1614B9" w:rsidRPr="00334C9E" w14:paraId="1CE0D30F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1614B9" w:rsidRPr="00334C9E" w:rsidRDefault="001614B9" w:rsidP="001614B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1614B9" w:rsidRPr="00334C9E" w:rsidRDefault="001614B9" w:rsidP="001614B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1614B9" w:rsidRPr="00334C9E" w:rsidRDefault="001614B9" w:rsidP="001614B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1614B9" w:rsidRPr="00334C9E" w:rsidRDefault="001614B9" w:rsidP="001614B9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61B7E89F" w:rsidR="001614B9" w:rsidRPr="00334C9E" w:rsidRDefault="001614B9" w:rsidP="001614B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2</w:t>
            </w:r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 xml:space="preserve">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67640A94" w:rsidR="001614B9" w:rsidRPr="00334C9E" w:rsidRDefault="001614B9" w:rsidP="001614B9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1614B9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1614B9" w:rsidRPr="00334C9E" w:rsidRDefault="001614B9" w:rsidP="001614B9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1614B9" w:rsidRPr="00334C9E" w:rsidRDefault="001614B9" w:rsidP="001614B9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1614B9" w:rsidRPr="00334C9E" w14:paraId="013CC603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2780C2BF" w:rsidR="001614B9" w:rsidRPr="00334C9E" w:rsidRDefault="001614B9" w:rsidP="001614B9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FB6D90">
              <w:rPr>
                <w:rFonts w:asciiTheme="minorHAnsi" w:hAnsiTheme="minorHAnsi" w:cs="Arial"/>
                <w:color w:val="000000" w:themeColor="text1"/>
                <w:sz w:val="18"/>
                <w:szCs w:val="18"/>
              </w:rPr>
              <w:t>4.1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6FF9BD8E" w:rsidR="001614B9" w:rsidRPr="00334C9E" w:rsidRDefault="001614B9" w:rsidP="001614B9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D63890">
              <w:rPr>
                <w:rFonts w:cs="Arial"/>
                <w:color w:val="000000" w:themeColor="text1"/>
                <w:sz w:val="18"/>
                <w:szCs w:val="18"/>
              </w:rPr>
              <w:t>Oprávnenosť výdavkov (vecná oprávnenosť, účelnosť a nevyhnutnosť)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9E300" w14:textId="77777777" w:rsidR="001614B9" w:rsidRDefault="001614B9" w:rsidP="001614B9">
            <w:pPr>
              <w:jc w:val="both"/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Posudzuje sa, či sú žiadané výdavky projektu:</w:t>
            </w:r>
          </w:p>
          <w:p w14:paraId="59B65EED" w14:textId="77777777" w:rsidR="001614B9" w:rsidRPr="00AD351F" w:rsidRDefault="001614B9" w:rsidP="001614B9">
            <w:pPr>
              <w:jc w:val="both"/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</w:p>
          <w:p w14:paraId="44648177" w14:textId="77777777" w:rsidR="001614B9" w:rsidRPr="00D63890" w:rsidRDefault="001614B9" w:rsidP="001614B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sk-SK" w:eastAsia="sk-SK"/>
              </w:rPr>
            </w:pPr>
            <w:r w:rsidRPr="00D6389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sk-SK" w:eastAsia="sk-SK"/>
              </w:rPr>
              <w:t>vecne (obsahovo) oprávnené v zmysle podmienok výzvy,</w:t>
            </w:r>
          </w:p>
          <w:p w14:paraId="5EC78420" w14:textId="77777777" w:rsidR="001614B9" w:rsidRPr="00D63890" w:rsidRDefault="001614B9" w:rsidP="001614B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sk-SK" w:eastAsia="sk-SK"/>
              </w:rPr>
            </w:pPr>
            <w:r w:rsidRPr="00D6389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sk-SK" w:eastAsia="sk-SK"/>
              </w:rPr>
              <w:t>účelné z hľadiska predpokladu naplnenia stanovených cieľov projektu,</w:t>
            </w:r>
          </w:p>
          <w:p w14:paraId="2724ADEC" w14:textId="77777777" w:rsidR="001614B9" w:rsidRPr="00D63890" w:rsidRDefault="001614B9" w:rsidP="001614B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D6389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sk-SK"/>
              </w:rPr>
              <w:t>nevyhnutné</w:t>
            </w:r>
            <w:proofErr w:type="spellEnd"/>
            <w:r w:rsidRPr="00D6389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D6389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sk-SK"/>
              </w:rPr>
              <w:t>na</w:t>
            </w:r>
            <w:proofErr w:type="spellEnd"/>
            <w:r w:rsidRPr="00D6389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D6389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sk-SK"/>
              </w:rPr>
              <w:t>realizáciu</w:t>
            </w:r>
            <w:proofErr w:type="spellEnd"/>
            <w:r w:rsidRPr="00D6389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D6389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sk-SK"/>
              </w:rPr>
              <w:t>aktivít</w:t>
            </w:r>
            <w:proofErr w:type="spellEnd"/>
            <w:r w:rsidRPr="00D6389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D6389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sk-SK"/>
              </w:rPr>
              <w:t>projektu</w:t>
            </w:r>
            <w:proofErr w:type="spellEnd"/>
          </w:p>
          <w:p w14:paraId="4530F899" w14:textId="77777777" w:rsidR="001614B9" w:rsidRPr="00AD351F" w:rsidRDefault="001614B9" w:rsidP="001614B9">
            <w:pPr>
              <w:ind w:left="106"/>
              <w:jc w:val="both"/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</w:p>
          <w:p w14:paraId="529B1E63" w14:textId="02BDD276" w:rsidR="001614B9" w:rsidRPr="00334C9E" w:rsidRDefault="001614B9" w:rsidP="001614B9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473FBA48" w:rsidR="001614B9" w:rsidRPr="00334C9E" w:rsidRDefault="001614B9" w:rsidP="001614B9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Vylučujúce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AD351F">
              <w:rPr>
                <w:rFonts w:cs="Arial"/>
                <w:sz w:val="18"/>
                <w:szCs w:val="18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72DA2596" w:rsidR="001614B9" w:rsidRPr="00334C9E" w:rsidRDefault="001614B9" w:rsidP="001614B9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35E0DCA3" w:rsidR="001614B9" w:rsidRPr="00334C9E" w:rsidRDefault="001614B9" w:rsidP="001614B9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1614B9" w:rsidRPr="00334C9E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1614B9" w:rsidRPr="00334C9E" w:rsidRDefault="001614B9" w:rsidP="001614B9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1614B9" w:rsidRPr="00334C9E" w:rsidRDefault="001614B9" w:rsidP="001614B9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1614B9" w:rsidRPr="00334C9E" w:rsidRDefault="001614B9" w:rsidP="001614B9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1614B9" w:rsidRPr="00334C9E" w:rsidRDefault="001614B9" w:rsidP="001614B9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0E7D177C" w:rsidR="001614B9" w:rsidRPr="00334C9E" w:rsidRDefault="001614B9" w:rsidP="001614B9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6FFAA159" w:rsidR="001614B9" w:rsidRPr="00334C9E" w:rsidRDefault="001614B9" w:rsidP="001614B9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1614B9" w:rsidRPr="00334C9E" w14:paraId="583F3765" w14:textId="77777777" w:rsidTr="004E119A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18BB40" w14:textId="3CA9DCF7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FB6D90">
              <w:rPr>
                <w:rFonts w:cs="Arial"/>
                <w:color w:val="000000" w:themeColor="text1"/>
                <w:sz w:val="18"/>
                <w:szCs w:val="18"/>
              </w:rPr>
              <w:t>4.2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D45599" w14:textId="5B8ECBBE" w:rsidR="001614B9" w:rsidRPr="00334C9E" w:rsidRDefault="001614B9" w:rsidP="001614B9">
            <w:pPr>
              <w:rPr>
                <w:rFonts w:cs="Arial"/>
                <w:color w:val="000000" w:themeColor="text1"/>
                <w:highlight w:val="yellow"/>
              </w:rPr>
            </w:pPr>
            <w:r w:rsidRPr="00D63890">
              <w:rPr>
                <w:rFonts w:cs="Arial"/>
                <w:color w:val="000000" w:themeColor="text1"/>
                <w:sz w:val="18"/>
                <w:szCs w:val="18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2B13F7" w14:textId="77777777" w:rsidR="001614B9" w:rsidRDefault="001614B9" w:rsidP="001614B9">
            <w:pPr>
              <w:jc w:val="both"/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 xml:space="preserve">. či zodpovedajú obvyklým cenám v danom mieste a čase. </w:t>
            </w:r>
          </w:p>
          <w:p w14:paraId="5FA99956" w14:textId="77777777" w:rsidR="001614B9" w:rsidRPr="00AD351F" w:rsidRDefault="001614B9" w:rsidP="001614B9">
            <w:pPr>
              <w:jc w:val="both"/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</w:p>
          <w:p w14:paraId="086C5156" w14:textId="77777777" w:rsidR="001614B9" w:rsidRPr="00AD351F" w:rsidRDefault="001614B9" w:rsidP="001614B9">
            <w:pPr>
              <w:jc w:val="both"/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 xml:space="preserve">Uvedené sa overuje prostredníctvom stanovených </w:t>
            </w:r>
            <w:proofErr w:type="spellStart"/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benchmarkov</w:t>
            </w:r>
            <w:proofErr w:type="spellEnd"/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 xml:space="preserve"> (mernej investičnej náročnosti projektu) a/alebo finančných limitov, príp. zrealizovaného verejného </w:t>
            </w:r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lastRenderedPageBreak/>
              <w:t>obstarávania, vykonaného prieskumu trhu alebo ďalších nástrojov na overenie hospodárnosti a efektívnosti výdavkov (napr. znalecký posudok).</w:t>
            </w:r>
          </w:p>
          <w:p w14:paraId="3E790298" w14:textId="77777777" w:rsidR="001614B9" w:rsidRPr="00AD351F" w:rsidRDefault="001614B9" w:rsidP="001614B9">
            <w:pPr>
              <w:jc w:val="both"/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</w:p>
          <w:p w14:paraId="4DE4B622" w14:textId="43655D75" w:rsidR="001614B9" w:rsidRPr="00334C9E" w:rsidRDefault="001614B9" w:rsidP="001614B9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2C113D" w14:textId="22BF1BFC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lastRenderedPageBreak/>
              <w:t>Vylučujúce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AD351F">
              <w:rPr>
                <w:rFonts w:cs="Arial"/>
                <w:sz w:val="18"/>
                <w:szCs w:val="18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E37A9" w14:textId="18A15B28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A3AD1" w14:textId="0132C163" w:rsidR="001614B9" w:rsidRPr="00334C9E" w:rsidRDefault="001614B9" w:rsidP="001614B9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1614B9" w:rsidRPr="00334C9E" w14:paraId="518823CD" w14:textId="77777777" w:rsidTr="004E119A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D04DF" w14:textId="77777777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9710" w14:textId="77777777" w:rsidR="001614B9" w:rsidRPr="00334C9E" w:rsidRDefault="001614B9" w:rsidP="001614B9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EF31" w14:textId="77777777" w:rsidR="001614B9" w:rsidRPr="00334C9E" w:rsidRDefault="001614B9" w:rsidP="001614B9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81559" w14:textId="77777777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DC90" w14:textId="13319AC1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54300" w14:textId="710AA2E5" w:rsidR="001614B9" w:rsidRPr="00334C9E" w:rsidRDefault="001614B9" w:rsidP="001614B9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 xml:space="preserve">Žiadané výdavky projektu nie sú hospodárne a efektívne, nezodpovedajú obvyklým cenám v danom čase a mieste, </w:t>
            </w:r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lastRenderedPageBreak/>
              <w:t>nespĺňajú cieľ minimalizácie nákladov pri dodržaní požadovanej kvality výstupov.</w:t>
            </w:r>
          </w:p>
        </w:tc>
      </w:tr>
      <w:tr w:rsidR="001614B9" w:rsidRPr="00334C9E" w14:paraId="4D93C0B9" w14:textId="77777777" w:rsidTr="00C5184A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34AA93" w14:textId="771A0F63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FB6D90">
              <w:rPr>
                <w:rFonts w:cs="Arial"/>
                <w:color w:val="000000" w:themeColor="text1"/>
                <w:sz w:val="18"/>
                <w:szCs w:val="18"/>
              </w:rPr>
              <w:lastRenderedPageBreak/>
              <w:t>4.3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CD34B6" w14:textId="77777777" w:rsidR="001614B9" w:rsidRPr="00D63890" w:rsidRDefault="001614B9" w:rsidP="001614B9">
            <w:pPr>
              <w:rPr>
                <w:rFonts w:cs="Arial"/>
                <w:color w:val="000000" w:themeColor="text1"/>
                <w:sz w:val="18"/>
                <w:szCs w:val="18"/>
              </w:rPr>
            </w:pPr>
            <w:r w:rsidRPr="00D63890">
              <w:rPr>
                <w:rFonts w:cs="Arial"/>
                <w:color w:val="000000" w:themeColor="text1"/>
                <w:sz w:val="18"/>
                <w:szCs w:val="18"/>
              </w:rPr>
              <w:t>Finančná</w:t>
            </w:r>
          </w:p>
          <w:p w14:paraId="046C0BC1" w14:textId="77777777" w:rsidR="001614B9" w:rsidRPr="00D63890" w:rsidRDefault="001614B9" w:rsidP="001614B9">
            <w:pPr>
              <w:rPr>
                <w:rFonts w:cs="Arial"/>
                <w:color w:val="000000" w:themeColor="text1"/>
                <w:sz w:val="18"/>
                <w:szCs w:val="18"/>
              </w:rPr>
            </w:pPr>
            <w:r w:rsidRPr="00D63890">
              <w:rPr>
                <w:rFonts w:cs="Arial"/>
                <w:color w:val="000000" w:themeColor="text1"/>
                <w:sz w:val="18"/>
                <w:szCs w:val="18"/>
              </w:rPr>
              <w:t>charakteristika</w:t>
            </w:r>
          </w:p>
          <w:p w14:paraId="61809621" w14:textId="400B923A" w:rsidR="001614B9" w:rsidRPr="00334C9E" w:rsidRDefault="001614B9" w:rsidP="001614B9">
            <w:pPr>
              <w:rPr>
                <w:rFonts w:cs="Arial"/>
                <w:color w:val="000000" w:themeColor="text1"/>
                <w:highlight w:val="yellow"/>
              </w:rPr>
            </w:pPr>
            <w:r w:rsidRPr="00D63890">
              <w:rPr>
                <w:rFonts w:cs="Arial"/>
                <w:color w:val="000000" w:themeColor="text1"/>
                <w:sz w:val="18"/>
                <w:szCs w:val="18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F58DDE" w14:textId="77777777" w:rsidR="001614B9" w:rsidRPr="00AD351F" w:rsidRDefault="001614B9" w:rsidP="001614B9">
            <w:pPr>
              <w:jc w:val="both"/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 xml:space="preserve">Posudzuje sa finančná situácia/stabilita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žiadateľa</w:t>
            </w:r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, a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 </w:t>
            </w:r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 xml:space="preserve">to podľa vypočítaných hodnôt ukazovateľov vychádzajúc z účtovnej závierky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žiadateľa</w:t>
            </w:r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.</w:t>
            </w:r>
          </w:p>
          <w:p w14:paraId="65504C79" w14:textId="77777777" w:rsidR="001614B9" w:rsidRPr="00AD351F" w:rsidRDefault="001614B9" w:rsidP="001614B9">
            <w:pPr>
              <w:jc w:val="both"/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</w:p>
          <w:p w14:paraId="54929B18" w14:textId="77777777" w:rsidR="001614B9" w:rsidRDefault="001614B9" w:rsidP="001614B9">
            <w:pPr>
              <w:jc w:val="both"/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V prípade verejného sektora sa komplexne posudzujú ukazovatele likvidity a ukazovatele zadlženosti.</w:t>
            </w:r>
          </w:p>
          <w:p w14:paraId="1754B918" w14:textId="77777777" w:rsidR="001614B9" w:rsidRPr="00AD351F" w:rsidRDefault="001614B9" w:rsidP="001614B9">
            <w:pPr>
              <w:jc w:val="both"/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</w:pPr>
          </w:p>
          <w:p w14:paraId="1D0C49D4" w14:textId="284D8B3D" w:rsidR="001614B9" w:rsidRPr="00334C9E" w:rsidRDefault="001614B9" w:rsidP="001614B9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Altmanov</w:t>
            </w:r>
            <w:proofErr w:type="spellEnd"/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791BAF" w14:textId="41E35B82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80853" w14:textId="5225E58B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1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4CD1" w14:textId="3AC7CCBF" w:rsidR="001614B9" w:rsidRPr="00334C9E" w:rsidRDefault="001614B9" w:rsidP="001614B9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AD351F">
              <w:rPr>
                <w:rFonts w:cs="Arial"/>
                <w:sz w:val="18"/>
                <w:szCs w:val="18"/>
              </w:rPr>
              <w:t>Subjekt s nepriaznivou finančnou situáciou</w:t>
            </w:r>
          </w:p>
        </w:tc>
      </w:tr>
      <w:tr w:rsidR="001614B9" w:rsidRPr="00334C9E" w14:paraId="7639F79A" w14:textId="77777777" w:rsidTr="005B4825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554808" w14:textId="77777777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9380B" w14:textId="77777777" w:rsidR="001614B9" w:rsidRPr="00334C9E" w:rsidRDefault="001614B9" w:rsidP="001614B9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7CF5E" w14:textId="77777777" w:rsidR="001614B9" w:rsidRPr="00334C9E" w:rsidRDefault="001614B9" w:rsidP="001614B9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B2D07" w14:textId="77777777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4454" w14:textId="6E8FBA47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eastAsia="Times New Roman" w:cs="Arial"/>
                <w:sz w:val="18"/>
                <w:szCs w:val="18"/>
                <w:lang w:eastAsia="sk-SK"/>
              </w:rPr>
              <w:t>2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91BBE" w14:textId="7F804DC1" w:rsidR="001614B9" w:rsidRPr="00334C9E" w:rsidRDefault="001614B9" w:rsidP="001614B9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AD351F">
              <w:rPr>
                <w:rFonts w:cs="Arial"/>
                <w:sz w:val="18"/>
                <w:szCs w:val="18"/>
              </w:rPr>
              <w:t>Subjekt s neurčitou finančnou situáciou</w:t>
            </w:r>
          </w:p>
        </w:tc>
      </w:tr>
      <w:tr w:rsidR="001614B9" w:rsidRPr="00334C9E" w14:paraId="1BB3AF2E" w14:textId="77777777" w:rsidTr="005B4825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1C6FD" w14:textId="77777777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B7D1" w14:textId="77777777" w:rsidR="001614B9" w:rsidRPr="00334C9E" w:rsidRDefault="001614B9" w:rsidP="001614B9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7B9F2" w14:textId="77777777" w:rsidR="001614B9" w:rsidRPr="00334C9E" w:rsidRDefault="001614B9" w:rsidP="001614B9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55DC5" w14:textId="77777777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14C7" w14:textId="16CBB59F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eastAsia="Times New Roman" w:cs="Arial"/>
                <w:sz w:val="18"/>
                <w:szCs w:val="18"/>
                <w:lang w:eastAsia="sk-SK"/>
              </w:rPr>
              <w:t>3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8D156" w14:textId="785EB846" w:rsidR="001614B9" w:rsidRPr="00334C9E" w:rsidRDefault="001614B9" w:rsidP="001614B9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AD351F">
              <w:rPr>
                <w:rFonts w:cs="Arial"/>
                <w:sz w:val="18"/>
                <w:szCs w:val="18"/>
              </w:rPr>
              <w:t>Subjekt s dobrou finančnou situáciou</w:t>
            </w:r>
          </w:p>
        </w:tc>
      </w:tr>
      <w:tr w:rsidR="001614B9" w:rsidRPr="00334C9E" w14:paraId="68D38AE6" w14:textId="77777777" w:rsidTr="003C2BD2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43081" w14:textId="37B01DB0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FB6D90">
              <w:rPr>
                <w:rFonts w:cs="Arial"/>
                <w:color w:val="000000" w:themeColor="text1"/>
                <w:sz w:val="18"/>
                <w:szCs w:val="18"/>
              </w:rPr>
              <w:t>4.4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6FBA02" w14:textId="77777777" w:rsidR="001614B9" w:rsidRPr="00D63890" w:rsidRDefault="001614B9" w:rsidP="001614B9">
            <w:pPr>
              <w:rPr>
                <w:rFonts w:asciiTheme="minorHAnsi" w:hAnsiTheme="minorHAnsi" w:cs="Arial"/>
                <w:color w:val="000000" w:themeColor="text1"/>
                <w:sz w:val="18"/>
                <w:szCs w:val="18"/>
              </w:rPr>
            </w:pPr>
            <w:r w:rsidRPr="00D63890">
              <w:rPr>
                <w:rFonts w:cs="Arial"/>
                <w:color w:val="000000" w:themeColor="text1"/>
                <w:sz w:val="18"/>
                <w:szCs w:val="18"/>
              </w:rPr>
              <w:t>Finančná udržateľnosť</w:t>
            </w:r>
          </w:p>
          <w:p w14:paraId="53D5B8ED" w14:textId="2B3FCD19" w:rsidR="001614B9" w:rsidRPr="00334C9E" w:rsidRDefault="001614B9" w:rsidP="001614B9">
            <w:pPr>
              <w:rPr>
                <w:rFonts w:cs="Arial"/>
                <w:color w:val="000000" w:themeColor="text1"/>
                <w:highlight w:val="yellow"/>
              </w:rPr>
            </w:pPr>
            <w:r w:rsidRPr="00D63890">
              <w:rPr>
                <w:rFonts w:cs="Arial"/>
                <w:color w:val="000000" w:themeColor="text1"/>
                <w:sz w:val="18"/>
                <w:szCs w:val="18"/>
              </w:rPr>
              <w:t>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2443CC" w14:textId="49AC00FD" w:rsidR="001614B9" w:rsidRPr="00334C9E" w:rsidRDefault="001614B9" w:rsidP="001614B9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 xml:space="preserve">Posudzuje sa zabezpečenie udržateľnosti projektu, </w:t>
            </w:r>
            <w:proofErr w:type="spellStart"/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49D1F0" w14:textId="66AEB9A2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AD351F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9C16" w14:textId="58145FE1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eastAsia="Times New Roman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BBECD" w14:textId="20AF2763" w:rsidR="001614B9" w:rsidRPr="00334C9E" w:rsidRDefault="001614B9" w:rsidP="001614B9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194AAC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Finančná udržateľnosť je zabezpečená.</w:t>
            </w:r>
          </w:p>
        </w:tc>
      </w:tr>
      <w:tr w:rsidR="001614B9" w:rsidRPr="00334C9E" w14:paraId="432A13A2" w14:textId="77777777" w:rsidTr="003C2BD2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55F3A" w14:textId="77777777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3285D" w14:textId="77777777" w:rsidR="001614B9" w:rsidRPr="00334C9E" w:rsidRDefault="001614B9" w:rsidP="001614B9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027AB" w14:textId="77777777" w:rsidR="001614B9" w:rsidRPr="00334C9E" w:rsidRDefault="001614B9" w:rsidP="001614B9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E8138" w14:textId="77777777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020B9" w14:textId="7A86C2F9" w:rsidR="001614B9" w:rsidRPr="00334C9E" w:rsidRDefault="001614B9" w:rsidP="001614B9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eastAsia="Times New Roman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46241" w14:textId="1EF2CBA3" w:rsidR="001614B9" w:rsidRPr="00334C9E" w:rsidRDefault="001614B9" w:rsidP="001614B9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194AAC">
              <w:rPr>
                <w:rFonts w:eastAsia="Times New Roman" w:cs="Arial"/>
                <w:color w:val="000000"/>
                <w:sz w:val="18"/>
                <w:szCs w:val="18"/>
                <w:lang w:eastAsia="sk-SK"/>
              </w:rPr>
              <w:t>Finančná udržateľnosť nie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088"/>
        <w:gridCol w:w="1276"/>
        <w:gridCol w:w="1276"/>
        <w:gridCol w:w="1250"/>
      </w:tblGrid>
      <w:tr w:rsidR="009459EB" w:rsidRPr="00334C9E" w14:paraId="7E06EA27" w14:textId="77777777" w:rsidTr="00C16420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003710" w:rsidRPr="00334C9E" w14:paraId="050F6B9E" w14:textId="77777777" w:rsidTr="00C16420">
        <w:trPr>
          <w:trHeight w:val="33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003710" w:rsidRPr="00334C9E" w:rsidRDefault="00003710" w:rsidP="00003710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39B79DCE" w:rsidR="00003710" w:rsidRPr="00334C9E" w:rsidRDefault="00003710" w:rsidP="00003710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 xml:space="preserve">1. </w:t>
            </w:r>
            <w:r w:rsidRPr="00620A4D">
              <w:rPr>
                <w:rFonts w:eastAsia="Helvetica" w:cs="Arial"/>
                <w:color w:val="000000" w:themeColor="text1"/>
              </w:rPr>
              <w:t>Súlad projektu s programovou stratégiou IROP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542DC605" w:rsidR="00003710" w:rsidRPr="00334C9E" w:rsidRDefault="00003710" w:rsidP="0000371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7B129404" w:rsidR="00003710" w:rsidRPr="00334C9E" w:rsidRDefault="00003710" w:rsidP="0000371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40C31E84" w:rsidR="00003710" w:rsidRPr="00334C9E" w:rsidRDefault="00003710" w:rsidP="0000371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003710" w:rsidRPr="00334C9E" w14:paraId="21B89E2C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EF18302" w14:textId="77777777" w:rsidR="00003710" w:rsidRPr="00334C9E" w:rsidRDefault="00003710" w:rsidP="00003710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BC2A9" w14:textId="12C5545E" w:rsidR="00003710" w:rsidRPr="00334C9E" w:rsidRDefault="00003710" w:rsidP="00003710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 xml:space="preserve">2. </w:t>
            </w:r>
            <w:r w:rsidRPr="00B86E13">
              <w:rPr>
                <w:rFonts w:cs="Arial"/>
                <w:color w:val="000000" w:themeColor="text1"/>
              </w:rPr>
              <w:t>Súlad projektu so stratégiou CLLD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AC8D" w14:textId="374257D1" w:rsidR="00003710" w:rsidRPr="00334C9E" w:rsidRDefault="00003710" w:rsidP="0000371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3914A" w14:textId="072FB336" w:rsidR="00003710" w:rsidRPr="00334C9E" w:rsidRDefault="00003710" w:rsidP="0000371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8539" w14:textId="18769475" w:rsidR="00003710" w:rsidRPr="00334C9E" w:rsidRDefault="00003710" w:rsidP="0000371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003710" w:rsidRPr="00334C9E" w14:paraId="132CD37C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6A14EAF" w14:textId="77777777" w:rsidR="00003710" w:rsidRPr="00334C9E" w:rsidRDefault="00003710" w:rsidP="00003710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49267" w14:textId="4BFAE0A1" w:rsidR="00003710" w:rsidRPr="00334C9E" w:rsidRDefault="00003710" w:rsidP="00003710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 xml:space="preserve">3. </w:t>
            </w:r>
            <w:r w:rsidRPr="00B86E13">
              <w:rPr>
                <w:rFonts w:cs="Arial"/>
                <w:color w:val="000000" w:themeColor="text1"/>
              </w:rPr>
              <w:t xml:space="preserve">Posúdenie </w:t>
            </w:r>
            <w:proofErr w:type="spellStart"/>
            <w:r w:rsidRPr="00B86E13">
              <w:rPr>
                <w:rFonts w:cs="Arial"/>
                <w:color w:val="000000" w:themeColor="text1"/>
              </w:rPr>
              <w:t>inovatívnosti</w:t>
            </w:r>
            <w:proofErr w:type="spellEnd"/>
            <w:r w:rsidRPr="00B86E13">
              <w:rPr>
                <w:rFonts w:cs="Arial"/>
                <w:color w:val="000000" w:themeColor="text1"/>
              </w:rPr>
              <w:t xml:space="preserve">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3297" w14:textId="72885B4C" w:rsidR="00003710" w:rsidRPr="00334C9E" w:rsidRDefault="00003710" w:rsidP="0000371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9509" w14:textId="74237881" w:rsidR="00003710" w:rsidRPr="00334C9E" w:rsidRDefault="00003710" w:rsidP="0000371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4D5D" w14:textId="182A1291" w:rsidR="00003710" w:rsidRPr="00334C9E" w:rsidRDefault="00003710" w:rsidP="0000371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003710" w:rsidRPr="00334C9E" w14:paraId="36FD4556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F89CC98" w14:textId="77777777" w:rsidR="00003710" w:rsidRPr="00334C9E" w:rsidRDefault="00003710" w:rsidP="00003710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B1F8" w14:textId="0FD2DD7C" w:rsidR="00003710" w:rsidRPr="00334C9E" w:rsidRDefault="00003710" w:rsidP="00003710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4. Vytvorenie pracovného miesta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A4D44" w14:textId="278791D3" w:rsidR="00003710" w:rsidRPr="00334C9E" w:rsidRDefault="00003710" w:rsidP="0000371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D8D5" w14:textId="16F212D6" w:rsidR="00003710" w:rsidRPr="00334C9E" w:rsidRDefault="00003710" w:rsidP="0000371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546E2" w14:textId="2116F1C9" w:rsidR="00003710" w:rsidRPr="00334C9E" w:rsidRDefault="00003710" w:rsidP="0000371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003710" w:rsidRPr="00334C9E" w14:paraId="60517F2C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AD0C8DB" w14:textId="77777777" w:rsidR="00003710" w:rsidRPr="00334C9E" w:rsidRDefault="00003710" w:rsidP="00003710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6526D" w14:textId="5FC964A5" w:rsidR="00003710" w:rsidRPr="00334C9E" w:rsidRDefault="00003710" w:rsidP="00003710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5. Hodnota vytvoreného pracovného miesta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4E368" w14:textId="4C270407" w:rsidR="00003710" w:rsidRPr="00334C9E" w:rsidRDefault="00003710" w:rsidP="0000371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4F561" w14:textId="002451D7" w:rsidR="00003710" w:rsidRPr="00334C9E" w:rsidRDefault="001614B9" w:rsidP="0000371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79F6" w14:textId="5549E80E" w:rsidR="00003710" w:rsidRPr="00334C9E" w:rsidRDefault="001614B9" w:rsidP="0000371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003710" w:rsidRPr="00334C9E" w14:paraId="7D378CDC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3B0ECA0" w14:textId="77777777" w:rsidR="00003710" w:rsidRPr="00334C9E" w:rsidRDefault="00003710" w:rsidP="00003710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2803B" w14:textId="156921B0" w:rsidR="00003710" w:rsidRPr="00334C9E" w:rsidRDefault="00003710" w:rsidP="00003710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 xml:space="preserve">6. </w:t>
            </w:r>
            <w:r w:rsidRPr="00B86E13">
              <w:rPr>
                <w:rFonts w:cs="Arial"/>
                <w:color w:val="000000" w:themeColor="text1"/>
              </w:rPr>
              <w:t>Projekt má dostatočnú pridanú hodnotu pre územie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E2390" w14:textId="7D3E1EF2" w:rsidR="00003710" w:rsidRPr="00334C9E" w:rsidRDefault="00003710" w:rsidP="0000371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713C5" w14:textId="53362B17" w:rsidR="00003710" w:rsidRPr="00334C9E" w:rsidRDefault="00003710" w:rsidP="0000371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E38D9" w14:textId="10CA05CB" w:rsidR="00003710" w:rsidRPr="00334C9E" w:rsidRDefault="00003710" w:rsidP="0000371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003710" w:rsidRPr="00334C9E" w14:paraId="2C04C43B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AD332AC" w14:textId="77777777" w:rsidR="00003710" w:rsidRPr="00334C9E" w:rsidRDefault="00003710" w:rsidP="00003710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BCFB8" w14:textId="601FF0E3" w:rsidR="00003710" w:rsidRPr="00334C9E" w:rsidRDefault="00003710" w:rsidP="00003710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 xml:space="preserve">7. </w:t>
            </w:r>
            <w:r w:rsidRPr="00B86E13">
              <w:rPr>
                <w:rFonts w:cs="Arial"/>
                <w:color w:val="000000" w:themeColor="text1"/>
              </w:rPr>
              <w:t>Prínos realizácie projektu na územie 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9A96" w14:textId="44692502" w:rsidR="00003710" w:rsidRPr="00334C9E" w:rsidRDefault="00003710" w:rsidP="0000371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3570B" w14:textId="10BD90D3" w:rsidR="00003710" w:rsidRPr="00334C9E" w:rsidRDefault="00003710" w:rsidP="0000371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0-2-4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EFFB6" w14:textId="314CEB21" w:rsidR="00003710" w:rsidRPr="00334C9E" w:rsidRDefault="00003710" w:rsidP="0000371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bCs/>
                <w:color w:val="000000" w:themeColor="text1"/>
              </w:rPr>
              <w:t>4</w:t>
            </w:r>
          </w:p>
        </w:tc>
      </w:tr>
      <w:tr w:rsidR="00003710" w:rsidRPr="00334C9E" w14:paraId="68F0D8A2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3BF7C8" w14:textId="77777777" w:rsidR="00003710" w:rsidRPr="00334C9E" w:rsidRDefault="00003710" w:rsidP="00003710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93DC" w14:textId="5369B2FC" w:rsidR="00003710" w:rsidRPr="00334C9E" w:rsidRDefault="00003710" w:rsidP="00003710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8. Projektom dosiahne žiadateľ nový výrobok pre firmu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67D0" w14:textId="19046091" w:rsidR="00003710" w:rsidRPr="00334C9E" w:rsidRDefault="00003710" w:rsidP="0000371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915E" w14:textId="57F9472F" w:rsidR="00003710" w:rsidRPr="00334C9E" w:rsidRDefault="00003710" w:rsidP="0000371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B831" w14:textId="6EE5152C" w:rsidR="00003710" w:rsidRPr="00334C9E" w:rsidRDefault="00003710" w:rsidP="0000371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bCs/>
                <w:color w:val="000000" w:themeColor="text1"/>
              </w:rPr>
              <w:t>2</w:t>
            </w:r>
          </w:p>
        </w:tc>
      </w:tr>
      <w:tr w:rsidR="00003710" w:rsidRPr="00334C9E" w14:paraId="4527689A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39D789" w14:textId="77777777" w:rsidR="00003710" w:rsidRPr="00334C9E" w:rsidRDefault="00003710" w:rsidP="00003710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7F28" w14:textId="112CABDF" w:rsidR="00003710" w:rsidRPr="00334C9E" w:rsidRDefault="00003710" w:rsidP="00003710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9.Projektom dosiahne žiadateľ nový výrobok na trh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F9F2" w14:textId="79CA3CA9" w:rsidR="00003710" w:rsidRPr="00334C9E" w:rsidRDefault="00003710" w:rsidP="0000371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9FA5" w14:textId="5E861781" w:rsidR="00003710" w:rsidRPr="00334C9E" w:rsidRDefault="00003710" w:rsidP="0000371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318A" w14:textId="656A1E10" w:rsidR="00003710" w:rsidRPr="00334C9E" w:rsidRDefault="00003710" w:rsidP="0000371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bCs/>
                <w:color w:val="000000" w:themeColor="text1"/>
              </w:rPr>
              <w:t>4</w:t>
            </w:r>
          </w:p>
        </w:tc>
      </w:tr>
      <w:tr w:rsidR="009459EB" w:rsidRPr="00334C9E" w14:paraId="148FB105" w14:textId="77777777" w:rsidTr="00C16420">
        <w:trPr>
          <w:trHeight w:val="1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1CEC84AF" w:rsidR="009459EB" w:rsidRPr="00334C9E" w:rsidRDefault="00003710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E667C9">
              <w:rPr>
                <w:rFonts w:asciiTheme="minorHAnsi" w:hAnsiTheme="minorHAnsi"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0AD108F8" w:rsidR="009459EB" w:rsidRPr="00334C9E" w:rsidRDefault="001614B9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20</w:t>
            </w:r>
          </w:p>
        </w:tc>
      </w:tr>
      <w:tr w:rsidR="00447B0C" w:rsidRPr="00334C9E" w14:paraId="11EE6BC1" w14:textId="77777777" w:rsidTr="00C16420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447B0C" w:rsidRPr="00334C9E" w:rsidRDefault="00447B0C" w:rsidP="00447B0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43319F3E" w:rsidR="00447B0C" w:rsidRPr="00334C9E" w:rsidRDefault="00447B0C" w:rsidP="00447B0C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10.</w:t>
            </w:r>
            <w:r>
              <w:t xml:space="preserve"> </w:t>
            </w:r>
            <w:r w:rsidRPr="00E667C9">
              <w:rPr>
                <w:rFonts w:asciiTheme="minorHAnsi" w:hAnsiTheme="minorHAnsi" w:cs="Arial"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1B6D4DA" w:rsidR="00447B0C" w:rsidRPr="00334C9E" w:rsidRDefault="00447B0C" w:rsidP="00447B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3E10AC67" w:rsidR="00447B0C" w:rsidRPr="00334C9E" w:rsidRDefault="00447B0C" w:rsidP="00447B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7EE692F1" w:rsidR="00447B0C" w:rsidRPr="00334C9E" w:rsidRDefault="00447B0C" w:rsidP="00447B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447B0C" w:rsidRPr="00334C9E" w14:paraId="09697204" w14:textId="77777777" w:rsidTr="00C16420">
        <w:trPr>
          <w:trHeight w:val="30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447B0C" w:rsidRPr="00334C9E" w:rsidRDefault="00447B0C" w:rsidP="00447B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5D6E6A06" w:rsidR="00447B0C" w:rsidRPr="00334C9E" w:rsidRDefault="00447B0C" w:rsidP="00447B0C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11.</w:t>
            </w:r>
            <w:r>
              <w:t xml:space="preserve"> </w:t>
            </w:r>
            <w:r w:rsidRPr="00E667C9">
              <w:rPr>
                <w:rFonts w:asciiTheme="minorHAnsi" w:hAnsiTheme="minorHAnsi" w:cs="Arial"/>
                <w:color w:val="000000" w:themeColor="text1"/>
              </w:rPr>
              <w:t>Projekt zohľadňuje miestne špecifiká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6FE63FEB" w:rsidR="00447B0C" w:rsidRPr="00334C9E" w:rsidRDefault="00447B0C" w:rsidP="00447B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F2F0F1B" w:rsidR="00447B0C" w:rsidRPr="00334C9E" w:rsidRDefault="00447B0C" w:rsidP="00447B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EA01E76" w:rsidR="00447B0C" w:rsidRPr="00334C9E" w:rsidRDefault="00447B0C" w:rsidP="00447B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6E6F272D" w14:textId="77777777" w:rsidTr="00C16420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330C67D6" w:rsidR="009459EB" w:rsidRPr="00334C9E" w:rsidRDefault="00447B0C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E667C9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0FBD78E6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72D3D5E9" w:rsidR="009459EB" w:rsidRPr="00334C9E" w:rsidRDefault="00447B0C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447B0C" w:rsidRPr="00334C9E" w14:paraId="39B89E35" w14:textId="77777777" w:rsidTr="00C16420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447B0C" w:rsidRPr="00334C9E" w:rsidRDefault="00447B0C" w:rsidP="00447B0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11E889C3" w:rsidR="00447B0C" w:rsidRPr="00334C9E" w:rsidRDefault="00447B0C" w:rsidP="00447B0C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 xml:space="preserve">12. </w:t>
            </w:r>
            <w:r w:rsidRPr="00E667C9">
              <w:rPr>
                <w:rFonts w:asciiTheme="minorHAnsi" w:hAnsiTheme="minorHAnsi" w:cs="Arial"/>
                <w:color w:val="000000" w:themeColor="text1"/>
              </w:rPr>
              <w:t>Posúdenie prevádzkovej a technickej udržateľnosti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20F9C134" w:rsidR="00447B0C" w:rsidRPr="00334C9E" w:rsidRDefault="00447B0C" w:rsidP="00447B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2875A6AF" w:rsidR="00447B0C" w:rsidRPr="00334C9E" w:rsidRDefault="00447B0C" w:rsidP="00447B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097282D1" w:rsidR="00447B0C" w:rsidRPr="00334C9E" w:rsidRDefault="006C6748" w:rsidP="00447B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323219A5" w14:textId="77777777" w:rsidTr="00C16420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3A8A652B" w:rsidR="009459EB" w:rsidRPr="00334C9E" w:rsidRDefault="00447B0C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D11476">
              <w:rPr>
                <w:rFonts w:asciiTheme="minorHAnsi" w:hAnsiTheme="minorHAnsi"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091138BD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74BA4F99" w:rsidR="009459EB" w:rsidRPr="006C6748" w:rsidRDefault="006C6748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6C6748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447B0C" w:rsidRPr="00334C9E" w14:paraId="35F3BFA0" w14:textId="77777777" w:rsidTr="00C16420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447B0C" w:rsidRPr="00334C9E" w:rsidRDefault="00447B0C" w:rsidP="00447B0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BE1210C" w:rsidR="00447B0C" w:rsidRPr="00334C9E" w:rsidRDefault="00447B0C" w:rsidP="00447B0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 xml:space="preserve">13. </w:t>
            </w:r>
            <w:r w:rsidRPr="00E667C9">
              <w:rPr>
                <w:rFonts w:asciiTheme="minorHAnsi" w:hAnsiTheme="minorHAnsi" w:cs="Arial"/>
                <w:color w:val="000000" w:themeColor="text1"/>
              </w:rPr>
              <w:t>Oprávnenosť výdavkov (vecná oprávnenosť, účelnosť a nevyhnutnosť)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26BD9111" w:rsidR="00447B0C" w:rsidRPr="00334C9E" w:rsidRDefault="00447B0C" w:rsidP="00447B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1730C7F" w:rsidR="00447B0C" w:rsidRPr="00334C9E" w:rsidRDefault="00447B0C" w:rsidP="00447B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45B33D60" w:rsidR="00447B0C" w:rsidRPr="00334C9E" w:rsidRDefault="00447B0C" w:rsidP="00447B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447B0C" w:rsidRPr="00334C9E" w14:paraId="46586718" w14:textId="77777777" w:rsidTr="00C16420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447B0C" w:rsidRPr="00334C9E" w:rsidRDefault="00447B0C" w:rsidP="00447B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08467288" w:rsidR="00447B0C" w:rsidRPr="00334C9E" w:rsidRDefault="00447B0C" w:rsidP="00447B0C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14.</w:t>
            </w:r>
            <w:r>
              <w:t xml:space="preserve"> </w:t>
            </w:r>
            <w:r w:rsidRPr="00E667C9">
              <w:rPr>
                <w:rFonts w:asciiTheme="minorHAnsi" w:hAnsiTheme="minorHAnsi" w:cs="Arial"/>
                <w:color w:val="000000" w:themeColor="text1"/>
              </w:rPr>
              <w:t>Efektívnosť a hospodárnosť výdavkov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11A4790A" w:rsidR="00447B0C" w:rsidRPr="00334C9E" w:rsidRDefault="00447B0C" w:rsidP="00447B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6DC43FDC" w:rsidR="00447B0C" w:rsidRPr="00334C9E" w:rsidRDefault="00447B0C" w:rsidP="00447B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1CD2C2DA" w:rsidR="00447B0C" w:rsidRPr="00334C9E" w:rsidRDefault="00447B0C" w:rsidP="00447B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447B0C" w:rsidRPr="00334C9E" w14:paraId="7597A4BF" w14:textId="77777777" w:rsidTr="00C16420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447B0C" w:rsidRPr="00334C9E" w:rsidRDefault="00447B0C" w:rsidP="00447B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5C89D646" w:rsidR="00447B0C" w:rsidRPr="00334C9E" w:rsidRDefault="00447B0C" w:rsidP="00447B0C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 xml:space="preserve">15. </w:t>
            </w:r>
            <w:r w:rsidRPr="00E667C9">
              <w:rPr>
                <w:rFonts w:asciiTheme="minorHAnsi" w:hAnsiTheme="minorHAnsi" w:cs="Arial"/>
                <w:color w:val="000000" w:themeColor="text1"/>
              </w:rPr>
              <w:t>Finančná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Pr="00E667C9">
              <w:rPr>
                <w:rFonts w:asciiTheme="minorHAnsi" w:hAnsiTheme="minorHAnsi" w:cs="Arial"/>
                <w:color w:val="000000" w:themeColor="text1"/>
              </w:rPr>
              <w:t>charakteristika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Pr="00E667C9">
              <w:rPr>
                <w:rFonts w:asciiTheme="minorHAnsi" w:hAnsiTheme="minorHAnsi" w:cs="Arial"/>
                <w:color w:val="000000" w:themeColor="text1"/>
              </w:rPr>
              <w:t>žiadateľa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2EEE144C" w:rsidR="00447B0C" w:rsidRPr="00334C9E" w:rsidRDefault="00447B0C" w:rsidP="00447B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1CB90A6D" w:rsidR="00447B0C" w:rsidRPr="00334C9E" w:rsidRDefault="00447B0C" w:rsidP="00447B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1-2-3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47A434DD" w:rsidR="00447B0C" w:rsidRPr="00334C9E" w:rsidRDefault="00447B0C" w:rsidP="00447B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bCs/>
                <w:color w:val="000000" w:themeColor="text1"/>
              </w:rPr>
              <w:t>3</w:t>
            </w:r>
          </w:p>
        </w:tc>
      </w:tr>
      <w:tr w:rsidR="00447B0C" w:rsidRPr="00334C9E" w14:paraId="06A609E6" w14:textId="77777777" w:rsidTr="00C16420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1FCA" w14:textId="77777777" w:rsidR="00447B0C" w:rsidRPr="00334C9E" w:rsidRDefault="00447B0C" w:rsidP="00447B0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C89EE" w14:textId="5A707B4F" w:rsidR="00447B0C" w:rsidRPr="00334C9E" w:rsidRDefault="00447B0C" w:rsidP="00447B0C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16.</w:t>
            </w:r>
            <w:r>
              <w:t xml:space="preserve"> </w:t>
            </w:r>
            <w:r w:rsidRPr="00E667C9">
              <w:rPr>
                <w:rFonts w:cs="Arial"/>
                <w:color w:val="000000" w:themeColor="text1"/>
              </w:rPr>
              <w:t>Finančná udržateľnosť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E667C9">
              <w:rPr>
                <w:rFonts w:cs="Arial"/>
                <w:color w:val="000000" w:themeColor="text1"/>
              </w:rPr>
              <w:t>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71EA" w14:textId="28377F3C" w:rsidR="00447B0C" w:rsidRPr="00334C9E" w:rsidRDefault="00447B0C" w:rsidP="00447B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2DAA1" w14:textId="7418EC19" w:rsidR="00447B0C" w:rsidRPr="00334C9E" w:rsidRDefault="00447B0C" w:rsidP="00447B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A03F1" w14:textId="7B2669F9" w:rsidR="00447B0C" w:rsidRPr="00334C9E" w:rsidRDefault="00447B0C" w:rsidP="00447B0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447B0C" w:rsidRPr="00334C9E" w14:paraId="2947D38C" w14:textId="77777777" w:rsidTr="00C16420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447B0C" w:rsidRPr="00334C9E" w:rsidRDefault="00447B0C" w:rsidP="00447B0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0BBC6F12" w:rsidR="00447B0C" w:rsidRPr="00334C9E" w:rsidRDefault="00447B0C" w:rsidP="00447B0C">
            <w:pPr>
              <w:rPr>
                <w:rFonts w:asciiTheme="minorHAnsi" w:hAnsiTheme="minorHAnsi" w:cs="Arial"/>
                <w:color w:val="000000" w:themeColor="text1"/>
              </w:rPr>
            </w:pPr>
            <w:r w:rsidRPr="00D11476">
              <w:rPr>
                <w:rFonts w:asciiTheme="minorHAnsi" w:hAnsiTheme="minorHAnsi"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447B0C" w:rsidRPr="00334C9E" w:rsidRDefault="00447B0C" w:rsidP="00447B0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447B0C" w:rsidRPr="00334C9E" w:rsidRDefault="00447B0C" w:rsidP="00447B0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667057D6" w:rsidR="00447B0C" w:rsidRPr="00334C9E" w:rsidRDefault="00447B0C" w:rsidP="00447B0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bCs/>
                <w:color w:val="000000" w:themeColor="text1"/>
              </w:rPr>
              <w:t>3</w:t>
            </w:r>
          </w:p>
        </w:tc>
      </w:tr>
      <w:tr w:rsidR="004C0278" w:rsidRPr="00334C9E" w14:paraId="0404A5BA" w14:textId="77777777" w:rsidTr="00C16420">
        <w:trPr>
          <w:trHeight w:val="43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F86AB65" w14:textId="77777777" w:rsidR="004C0278" w:rsidRPr="00334C9E" w:rsidRDefault="004C027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BBC4387" w14:textId="51F16B98" w:rsidR="004C0278" w:rsidRPr="00334C9E" w:rsidRDefault="004C0278" w:rsidP="004C0278">
            <w:pPr>
              <w:jc w:val="right"/>
              <w:rPr>
                <w:rFonts w:cs="Arial"/>
                <w:b/>
                <w:color w:val="000000" w:themeColor="text1"/>
              </w:rPr>
            </w:pPr>
            <w:r w:rsidRPr="004C0278">
              <w:rPr>
                <w:rFonts w:cs="Arial"/>
                <w:b/>
                <w:color w:val="000000" w:themeColor="text1"/>
              </w:rPr>
              <w:t>Celkový maximálny počet bodov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07783B7" w14:textId="7AF51059" w:rsidR="004C0278" w:rsidRPr="00334C9E" w:rsidRDefault="001614B9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27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4096CB36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</w:t>
      </w:r>
      <w:r w:rsidR="003A3DF2" w:rsidRPr="004C0278">
        <w:rPr>
          <w:rFonts w:cs="Arial"/>
          <w:b/>
          <w:color w:val="000000" w:themeColor="text1"/>
          <w:u w:val="single"/>
        </w:rPr>
        <w:t>minimálne</w:t>
      </w:r>
      <w:r w:rsidR="00C42A27">
        <w:rPr>
          <w:rFonts w:cs="Arial"/>
          <w:b/>
          <w:color w:val="000000" w:themeColor="text1"/>
          <w:u w:val="single"/>
        </w:rPr>
        <w:t xml:space="preserve"> 1</w:t>
      </w:r>
      <w:r w:rsidR="001614B9">
        <w:rPr>
          <w:rFonts w:cs="Arial"/>
          <w:b/>
          <w:color w:val="000000" w:themeColor="text1"/>
          <w:u w:val="single"/>
        </w:rPr>
        <w:t>6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 bodov</w:t>
      </w:r>
      <w:r w:rsidRPr="004C0278">
        <w:rPr>
          <w:rFonts w:cs="Arial"/>
          <w:b/>
          <w:color w:val="000000" w:themeColor="text1"/>
          <w:u w:val="single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3B5CF4F1" w:rsidR="00607288" w:rsidRPr="00A42D69" w:rsidRDefault="00E11D54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582F2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35BA7CF8" w:rsidR="00607288" w:rsidRPr="00A42D69" w:rsidRDefault="00582F27" w:rsidP="00C47E32">
            <w:pPr>
              <w:spacing w:before="120" w:after="120"/>
              <w:jc w:val="both"/>
            </w:pPr>
            <w:r>
              <w:rPr>
                <w:i/>
              </w:rPr>
              <w:t xml:space="preserve">Miloj </w:t>
            </w:r>
            <w:proofErr w:type="spellStart"/>
            <w:r>
              <w:rPr>
                <w:i/>
              </w:rPr>
              <w:t>Spiš,o.z</w:t>
            </w:r>
            <w:proofErr w:type="spellEnd"/>
            <w:r>
              <w:rPr>
                <w:i/>
              </w:rPr>
              <w:t>.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463B9E3C" w:rsidR="00607288" w:rsidRPr="00A42D69" w:rsidRDefault="00E11D54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582F2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38F86522" w14:textId="7575E637" w:rsidR="00C27981" w:rsidRPr="00C27981" w:rsidRDefault="00C27981" w:rsidP="00C27981">
      <w:pPr>
        <w:rPr>
          <w:b/>
          <w:sz w:val="24"/>
        </w:rPr>
      </w:pPr>
      <w:r>
        <w:rPr>
          <w:b/>
          <w:sz w:val="24"/>
        </w:rPr>
        <w:t>Rozlišovacie kritéri</w:t>
      </w:r>
      <w:r w:rsidR="0024328E">
        <w:rPr>
          <w:b/>
          <w:sz w:val="24"/>
        </w:rPr>
        <w:t>a:</w:t>
      </w:r>
    </w:p>
    <w:p w14:paraId="2C4CAA3C" w14:textId="77777777" w:rsidR="00C27981" w:rsidRDefault="00C27981" w:rsidP="00C27981">
      <w:pPr>
        <w:pStyle w:val="Odsekzoznamu"/>
        <w:numPr>
          <w:ilvl w:val="0"/>
          <w:numId w:val="35"/>
        </w:numPr>
        <w:spacing w:after="160" w:line="254" w:lineRule="auto"/>
        <w:ind w:left="1701"/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Hodnota</w:t>
      </w:r>
      <w:proofErr w:type="spellEnd"/>
      <w:r>
        <w:rPr>
          <w:rFonts w:asciiTheme="minorHAnsi" w:hAnsiTheme="minorHAnsi"/>
        </w:rPr>
        <w:t xml:space="preserve"> Value for Money,</w:t>
      </w:r>
    </w:p>
    <w:p w14:paraId="142B9452" w14:textId="77777777" w:rsidR="00C27981" w:rsidRDefault="00C27981" w:rsidP="00C27981">
      <w:pPr>
        <w:pStyle w:val="Odsekzoznamu"/>
        <w:spacing w:after="160" w:line="254" w:lineRule="auto"/>
        <w:ind w:left="1701"/>
        <w:jc w:val="both"/>
        <w:rPr>
          <w:rFonts w:asciiTheme="minorHAnsi" w:hAnsiTheme="minorHAnsi"/>
        </w:rPr>
      </w:pPr>
    </w:p>
    <w:p w14:paraId="66E5BD11" w14:textId="77777777" w:rsidR="00C27981" w:rsidRDefault="00C27981" w:rsidP="00C27981">
      <w:pPr>
        <w:pStyle w:val="Odsekzoznamu"/>
        <w:numPr>
          <w:ilvl w:val="0"/>
          <w:numId w:val="35"/>
        </w:numPr>
        <w:spacing w:after="160" w:line="254" w:lineRule="auto"/>
        <w:ind w:left="1701"/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Posúdenie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vplyvu</w:t>
      </w:r>
      <w:proofErr w:type="spellEnd"/>
      <w:r>
        <w:rPr>
          <w:rFonts w:asciiTheme="minorHAnsi" w:hAnsiTheme="minorHAnsi"/>
        </w:rPr>
        <w:t xml:space="preserve"> a </w:t>
      </w:r>
      <w:proofErr w:type="spellStart"/>
      <w:r>
        <w:rPr>
          <w:rFonts w:asciiTheme="minorHAnsi" w:hAnsiTheme="minorHAnsi"/>
        </w:rPr>
        <w:t>dopadu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projektu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na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plnenie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stratégiu</w:t>
      </w:r>
      <w:proofErr w:type="spellEnd"/>
      <w:r>
        <w:rPr>
          <w:rFonts w:asciiTheme="minorHAnsi" w:hAnsiTheme="minorHAnsi"/>
        </w:rPr>
        <w:t xml:space="preserve"> CLLD,</w:t>
      </w:r>
    </w:p>
    <w:p w14:paraId="1693269F" w14:textId="77777777" w:rsidR="00C27981" w:rsidRDefault="00C27981" w:rsidP="00C27981">
      <w:pPr>
        <w:pStyle w:val="Odsekzoznamu"/>
        <w:ind w:left="170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Toto </w:t>
      </w:r>
      <w:proofErr w:type="spellStart"/>
      <w:r>
        <w:rPr>
          <w:rFonts w:asciiTheme="minorHAnsi" w:hAnsiTheme="minorHAnsi"/>
        </w:rPr>
        <w:t>rozlišovacie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kritérium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sa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aplikuje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jedine</w:t>
      </w:r>
      <w:proofErr w:type="spellEnd"/>
      <w:r>
        <w:rPr>
          <w:rFonts w:asciiTheme="minorHAnsi" w:hAnsiTheme="minorHAnsi"/>
        </w:rPr>
        <w:t xml:space="preserve"> v </w:t>
      </w:r>
      <w:proofErr w:type="spellStart"/>
      <w:r>
        <w:rPr>
          <w:rFonts w:asciiTheme="minorHAnsi" w:hAnsiTheme="minorHAnsi"/>
        </w:rPr>
        <w:t>prípadoch</w:t>
      </w:r>
      <w:proofErr w:type="spellEnd"/>
      <w:r>
        <w:rPr>
          <w:rFonts w:asciiTheme="minorHAnsi" w:hAnsiTheme="minorHAnsi"/>
        </w:rPr>
        <w:t xml:space="preserve">, </w:t>
      </w:r>
      <w:proofErr w:type="spellStart"/>
      <w:r>
        <w:rPr>
          <w:rFonts w:asciiTheme="minorHAnsi" w:hAnsiTheme="minorHAnsi"/>
        </w:rPr>
        <w:t>ak</w:t>
      </w:r>
      <w:proofErr w:type="spellEnd"/>
      <w:r>
        <w:rPr>
          <w:rFonts w:asciiTheme="minorHAnsi" w:hAnsiTheme="minorHAnsi"/>
        </w:rPr>
        <w:t> </w:t>
      </w:r>
      <w:proofErr w:type="spellStart"/>
      <w:r>
        <w:rPr>
          <w:rFonts w:asciiTheme="minorHAnsi" w:hAnsiTheme="minorHAnsi"/>
        </w:rPr>
        <w:t>aplikácia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na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základe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hodnoty</w:t>
      </w:r>
      <w:proofErr w:type="spellEnd"/>
      <w:r>
        <w:rPr>
          <w:rFonts w:asciiTheme="minorHAnsi" w:hAnsiTheme="minorHAnsi"/>
        </w:rPr>
        <w:t xml:space="preserve"> value for money </w:t>
      </w:r>
      <w:proofErr w:type="spellStart"/>
      <w:r>
        <w:rPr>
          <w:rFonts w:asciiTheme="minorHAnsi" w:hAnsiTheme="minorHAnsi"/>
        </w:rPr>
        <w:t>neurčila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konečné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poradie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žiadostí</w:t>
      </w:r>
      <w:proofErr w:type="spellEnd"/>
      <w:r>
        <w:rPr>
          <w:rFonts w:asciiTheme="minorHAnsi" w:hAnsiTheme="minorHAnsi"/>
        </w:rPr>
        <w:t xml:space="preserve"> o </w:t>
      </w:r>
      <w:proofErr w:type="spellStart"/>
      <w:r>
        <w:rPr>
          <w:rFonts w:asciiTheme="minorHAnsi" w:hAnsiTheme="minorHAnsi"/>
        </w:rPr>
        <w:t>príspevok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na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hranici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alokácie</w:t>
      </w:r>
      <w:proofErr w:type="spellEnd"/>
      <w:r>
        <w:rPr>
          <w:rFonts w:asciiTheme="minorHAnsi" w:hAnsiTheme="minorHAnsi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Toto </w:t>
      </w:r>
      <w:proofErr w:type="spellStart"/>
      <w:r>
        <w:rPr>
          <w:rFonts w:ascii="Arial" w:hAnsi="Arial" w:cs="Arial"/>
          <w:sz w:val="20"/>
          <w:szCs w:val="20"/>
        </w:rPr>
        <w:t>rozlišovacie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kritérium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aplikuje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výberová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komisia</w:t>
      </w:r>
      <w:proofErr w:type="spellEnd"/>
      <w:r>
        <w:rPr>
          <w:rFonts w:ascii="Arial" w:hAnsi="Arial" w:cs="Arial"/>
          <w:sz w:val="20"/>
          <w:szCs w:val="20"/>
        </w:rPr>
        <w:t xml:space="preserve"> MAS.</w:t>
      </w:r>
    </w:p>
    <w:p w14:paraId="263D5564" w14:textId="77777777" w:rsidR="00C27981" w:rsidRDefault="00C27981" w:rsidP="00C27981">
      <w:pPr>
        <w:spacing w:after="0"/>
        <w:jc w:val="both"/>
        <w:rPr>
          <w:sz w:val="24"/>
        </w:rPr>
      </w:pPr>
      <w:r>
        <w:rPr>
          <w:sz w:val="24"/>
        </w:rPr>
        <w:t xml:space="preserve">Tabuľka 15 – </w:t>
      </w:r>
      <w:proofErr w:type="spellStart"/>
      <w:r>
        <w:rPr>
          <w:sz w:val="24"/>
        </w:rPr>
        <w:t>Value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money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C27981" w14:paraId="4BFF304A" w14:textId="77777777" w:rsidTr="00C27981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hideMark/>
          </w:tcPr>
          <w:p w14:paraId="1A019693" w14:textId="77777777" w:rsidR="00C27981" w:rsidRDefault="00C27981">
            <w:pPr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Hlavná aktivita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hideMark/>
          </w:tcPr>
          <w:p w14:paraId="49FA568D" w14:textId="77777777" w:rsidR="00C27981" w:rsidRDefault="00C27981">
            <w:pPr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Ukazovateľ na úrovni projektu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hideMark/>
          </w:tcPr>
          <w:p w14:paraId="23D72E33" w14:textId="77777777" w:rsidR="00C27981" w:rsidRDefault="00C27981">
            <w:pPr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Merná jednotka ukazovateľa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hideMark/>
          </w:tcPr>
          <w:p w14:paraId="11141F3D" w14:textId="77777777" w:rsidR="00C27981" w:rsidRDefault="00C27981">
            <w:pPr>
              <w:jc w:val="center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Spôsob výpočtu</w:t>
            </w:r>
          </w:p>
        </w:tc>
      </w:tr>
      <w:tr w:rsidR="00C27981" w14:paraId="4952D9DE" w14:textId="77777777" w:rsidTr="00C27981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C6B84" w14:textId="77777777" w:rsidR="00C27981" w:rsidRDefault="00C27981">
            <w:pPr>
              <w:jc w:val="both"/>
              <w:rPr>
                <w:sz w:val="24"/>
              </w:rPr>
            </w:pPr>
            <w:r>
              <w:rPr>
                <w:sz w:val="24"/>
              </w:rPr>
              <w:t>A.1 Podpora podnikania a inovácií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55841" w14:textId="77777777" w:rsidR="00C27981" w:rsidRDefault="00C27981">
            <w:pPr>
              <w:jc w:val="both"/>
              <w:rPr>
                <w:sz w:val="24"/>
              </w:rPr>
            </w:pPr>
            <w:r>
              <w:rPr>
                <w:sz w:val="24"/>
              </w:rPr>
              <w:t>A104 Počet vytvorených pracovných miest.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7A361" w14:textId="77777777" w:rsidR="00C27981" w:rsidRDefault="00C279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FTE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3C46A" w14:textId="77777777" w:rsidR="00C27981" w:rsidRDefault="00C27981">
            <w:pPr>
              <w:jc w:val="both"/>
              <w:rPr>
                <w:sz w:val="24"/>
              </w:rPr>
            </w:pPr>
            <w:r>
              <w:t xml:space="preserve">výška príspevku v EUR na hlavnú aktivitu projektu / </w:t>
            </w:r>
            <w:r>
              <w:rPr>
                <w:sz w:val="24"/>
              </w:rPr>
              <w:t>FTE</w:t>
            </w:r>
          </w:p>
        </w:tc>
      </w:tr>
    </w:tbl>
    <w:p w14:paraId="0A7CFECE" w14:textId="77777777" w:rsidR="00C27981" w:rsidRDefault="00C27981" w:rsidP="00C27981">
      <w:pPr>
        <w:jc w:val="both"/>
        <w:rPr>
          <w:rFonts w:asciiTheme="majorHAnsi" w:hAnsiTheme="majorHAnsi" w:cs="Arial"/>
          <w:sz w:val="24"/>
          <w:szCs w:val="24"/>
        </w:rPr>
      </w:pPr>
    </w:p>
    <w:p w14:paraId="7847E08D" w14:textId="77777777" w:rsidR="00C27981" w:rsidRDefault="00C27981" w:rsidP="00C27981">
      <w:pPr>
        <w:jc w:val="both"/>
        <w:rPr>
          <w:rFonts w:asciiTheme="majorHAnsi" w:hAnsiTheme="majorHAnsi" w:cs="Arial"/>
          <w:sz w:val="24"/>
          <w:szCs w:val="24"/>
        </w:rPr>
      </w:pPr>
    </w:p>
    <w:p w14:paraId="787E7881" w14:textId="77777777" w:rsidR="00C27981" w:rsidRDefault="00C27981" w:rsidP="00C27981">
      <w:pPr>
        <w:jc w:val="both"/>
        <w:rPr>
          <w:sz w:val="24"/>
        </w:rPr>
      </w:pPr>
      <w:r>
        <w:rPr>
          <w:sz w:val="24"/>
        </w:rPr>
        <w:t>Odborní hodnotitelia posúdia projekty na hranici alokácie z hľadiska ich vplyvu a dopadu na plnenie stratégie CLLD.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sectPr w:rsidR="003B1FA9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67A0E9" w14:textId="77777777" w:rsidR="007A428A" w:rsidRDefault="007A428A" w:rsidP="006447D5">
      <w:pPr>
        <w:spacing w:after="0" w:line="240" w:lineRule="auto"/>
      </w:pPr>
      <w:r>
        <w:separator/>
      </w:r>
    </w:p>
  </w:endnote>
  <w:endnote w:type="continuationSeparator" w:id="0">
    <w:p w14:paraId="3DAD2D28" w14:textId="77777777" w:rsidR="007A428A" w:rsidRDefault="007A428A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cx1="http://schemas.microsoft.com/office/drawing/2015/9/8/chartex"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72BF197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11D54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B88EFF" w14:textId="77777777" w:rsidR="007A428A" w:rsidRDefault="007A428A" w:rsidP="006447D5">
      <w:pPr>
        <w:spacing w:after="0" w:line="240" w:lineRule="auto"/>
      </w:pPr>
      <w:r>
        <w:separator/>
      </w:r>
    </w:p>
  </w:footnote>
  <w:footnote w:type="continuationSeparator" w:id="0">
    <w:p w14:paraId="4783E8B7" w14:textId="77777777" w:rsidR="007A428A" w:rsidRDefault="007A428A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03477" w14:textId="79C64B12" w:rsidR="00E5263D" w:rsidRPr="001F013A" w:rsidRDefault="00792AAA" w:rsidP="001D5D3D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3A5ED4EC" wp14:editId="4663EE7F">
          <wp:simplePos x="0" y="0"/>
          <wp:positionH relativeFrom="column">
            <wp:posOffset>4543425</wp:posOffset>
          </wp:positionH>
          <wp:positionV relativeFrom="paragraph">
            <wp:posOffset>-66675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32" name="Obrázok 32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3AFF6F09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1527053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3" name="Obrázok 3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7862BF6C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4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1560F">
      <w:rPr>
        <w:noProof/>
        <w:lang w:eastAsia="sk-SK"/>
      </w:rPr>
      <w:drawing>
        <wp:inline distT="0" distB="0" distL="0" distR="0" wp14:anchorId="473AF4AA" wp14:editId="3BC8F2CD">
          <wp:extent cx="615696" cy="335280"/>
          <wp:effectExtent l="0" t="0" r="0" b="7620"/>
          <wp:docPr id="35" name="Obrázok 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ok 8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617995" cy="3365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095FBE" w14:textId="3732D36F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609DC"/>
    <w:multiLevelType w:val="hybridMultilevel"/>
    <w:tmpl w:val="4B1CD6BA"/>
    <w:lvl w:ilvl="0" w:tplc="50B0DE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0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7"/>
  </w:num>
  <w:num w:numId="5">
    <w:abstractNumId w:val="28"/>
  </w:num>
  <w:num w:numId="6">
    <w:abstractNumId w:val="8"/>
  </w:num>
  <w:num w:numId="7">
    <w:abstractNumId w:val="25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4"/>
  </w:num>
  <w:num w:numId="14">
    <w:abstractNumId w:val="20"/>
  </w:num>
  <w:num w:numId="15">
    <w:abstractNumId w:val="14"/>
  </w:num>
  <w:num w:numId="16">
    <w:abstractNumId w:val="9"/>
  </w:num>
  <w:num w:numId="17">
    <w:abstractNumId w:val="18"/>
  </w:num>
  <w:num w:numId="18">
    <w:abstractNumId w:val="26"/>
  </w:num>
  <w:num w:numId="19">
    <w:abstractNumId w:val="22"/>
  </w:num>
  <w:num w:numId="20">
    <w:abstractNumId w:val="3"/>
  </w:num>
  <w:num w:numId="21">
    <w:abstractNumId w:val="2"/>
  </w:num>
  <w:num w:numId="22">
    <w:abstractNumId w:val="30"/>
  </w:num>
  <w:num w:numId="23">
    <w:abstractNumId w:val="7"/>
  </w:num>
  <w:num w:numId="24">
    <w:abstractNumId w:val="30"/>
  </w:num>
  <w:num w:numId="25">
    <w:abstractNumId w:val="2"/>
  </w:num>
  <w:num w:numId="26">
    <w:abstractNumId w:val="7"/>
  </w:num>
  <w:num w:numId="27">
    <w:abstractNumId w:val="6"/>
  </w:num>
  <w:num w:numId="28">
    <w:abstractNumId w:val="23"/>
  </w:num>
  <w:num w:numId="29">
    <w:abstractNumId w:val="21"/>
  </w:num>
  <w:num w:numId="30">
    <w:abstractNumId w:val="29"/>
  </w:num>
  <w:num w:numId="31">
    <w:abstractNumId w:val="11"/>
  </w:num>
  <w:num w:numId="32">
    <w:abstractNumId w:val="10"/>
  </w:num>
  <w:num w:numId="33">
    <w:abstractNumId w:val="19"/>
  </w:num>
  <w:num w:numId="34">
    <w:abstractNumId w:val="1"/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22"/>
    <w:rsid w:val="00002283"/>
    <w:rsid w:val="00003710"/>
    <w:rsid w:val="000074F8"/>
    <w:rsid w:val="000079A8"/>
    <w:rsid w:val="0001325E"/>
    <w:rsid w:val="000143D8"/>
    <w:rsid w:val="0001560F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614B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2750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328E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8AA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2C54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16280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B0C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0278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82F27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21A9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C6748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2AAA"/>
    <w:rsid w:val="00793D60"/>
    <w:rsid w:val="00794FB4"/>
    <w:rsid w:val="007953A8"/>
    <w:rsid w:val="00796DC9"/>
    <w:rsid w:val="007A21D8"/>
    <w:rsid w:val="007A3934"/>
    <w:rsid w:val="007A428A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3402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55D21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3D06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369ED"/>
    <w:rsid w:val="00B40366"/>
    <w:rsid w:val="00B43EB2"/>
    <w:rsid w:val="00B444EF"/>
    <w:rsid w:val="00B455BE"/>
    <w:rsid w:val="00B47DBF"/>
    <w:rsid w:val="00B509DD"/>
    <w:rsid w:val="00B5119F"/>
    <w:rsid w:val="00B5333E"/>
    <w:rsid w:val="00B54823"/>
    <w:rsid w:val="00B54913"/>
    <w:rsid w:val="00B5566B"/>
    <w:rsid w:val="00B55B1D"/>
    <w:rsid w:val="00B60AC2"/>
    <w:rsid w:val="00B6140B"/>
    <w:rsid w:val="00B646E7"/>
    <w:rsid w:val="00B64C51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296E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16420"/>
    <w:rsid w:val="00C22749"/>
    <w:rsid w:val="00C22E7B"/>
    <w:rsid w:val="00C2398C"/>
    <w:rsid w:val="00C25E90"/>
    <w:rsid w:val="00C27981"/>
    <w:rsid w:val="00C3135D"/>
    <w:rsid w:val="00C31AB1"/>
    <w:rsid w:val="00C31C7E"/>
    <w:rsid w:val="00C31E4F"/>
    <w:rsid w:val="00C33A08"/>
    <w:rsid w:val="00C42A27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A7195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B0A"/>
    <w:rsid w:val="00DF1CA4"/>
    <w:rsid w:val="00DF5BD9"/>
    <w:rsid w:val="00DF6D25"/>
    <w:rsid w:val="00E05F86"/>
    <w:rsid w:val="00E0681E"/>
    <w:rsid w:val="00E07EAA"/>
    <w:rsid w:val="00E11D54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0FCB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3C53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4A2"/>
    <w:rsid w:val="00163B11"/>
    <w:rsid w:val="00212C3B"/>
    <w:rsid w:val="005A4146"/>
    <w:rsid w:val="006B3B1E"/>
    <w:rsid w:val="00880948"/>
    <w:rsid w:val="00AD089D"/>
    <w:rsid w:val="00B20F1E"/>
    <w:rsid w:val="00B874A2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D3E9F-6CF8-45F4-9AB9-3734629EF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2065</Words>
  <Characters>11776</Characters>
  <Application>Microsoft Office Word</Application>
  <DocSecurity>0</DocSecurity>
  <Lines>98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2022-12-29T09:44:00Z</dcterms:created>
  <dcterms:modified xsi:type="dcterms:W3CDTF">2022-12-29T09:44:00Z</dcterms:modified>
</cp:coreProperties>
</file>